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003B3" w14:textId="77777777" w:rsidR="00093366" w:rsidRDefault="00093366" w:rsidP="00C21A2E">
      <w:pPr>
        <w:spacing w:after="0" w:line="240" w:lineRule="auto"/>
        <w:jc w:val="center"/>
        <w:rPr>
          <w:rFonts w:cstheme="minorHAnsi"/>
          <w:b/>
        </w:rPr>
      </w:pPr>
    </w:p>
    <w:p w14:paraId="226695D6" w14:textId="77777777" w:rsidR="00093366" w:rsidRDefault="00093366" w:rsidP="00C21A2E">
      <w:pPr>
        <w:spacing w:after="0" w:line="240" w:lineRule="auto"/>
        <w:jc w:val="center"/>
        <w:rPr>
          <w:rFonts w:cstheme="minorHAnsi"/>
          <w:b/>
          <w:sz w:val="20"/>
          <w:szCs w:val="20"/>
        </w:rPr>
      </w:pPr>
      <w:r w:rsidRPr="007B08D4">
        <w:rPr>
          <w:rFonts w:cstheme="minorHAnsi"/>
          <w:b/>
          <w:sz w:val="20"/>
          <w:szCs w:val="20"/>
        </w:rPr>
        <w:t>Avviso Pubblico</w:t>
      </w:r>
    </w:p>
    <w:p w14:paraId="4B510C4E" w14:textId="0D2D6ACB" w:rsidR="00093366" w:rsidRDefault="00093366" w:rsidP="00C21A2E">
      <w:pPr>
        <w:spacing w:after="0" w:line="240" w:lineRule="auto"/>
        <w:jc w:val="center"/>
        <w:rPr>
          <w:rFonts w:cstheme="minorHAnsi"/>
          <w:b/>
        </w:rPr>
      </w:pPr>
      <w:r w:rsidRPr="007B08D4">
        <w:rPr>
          <w:rFonts w:cstheme="minorHAnsi"/>
          <w:sz w:val="20"/>
          <w:szCs w:val="20"/>
        </w:rPr>
        <w:t xml:space="preserve"> </w:t>
      </w:r>
      <w:r w:rsidRPr="005A2771">
        <w:rPr>
          <w:rFonts w:cstheme="minorHAnsi"/>
          <w:b/>
          <w:bCs/>
          <w:sz w:val="20"/>
          <w:szCs w:val="20"/>
        </w:rPr>
        <w:t>“Sostegno alle start-up innovative nel settore videoludico nell'ambito del progetto Cinecittà Game Hub</w:t>
      </w:r>
      <w:r>
        <w:rPr>
          <w:rFonts w:cstheme="minorHAnsi"/>
          <w:b/>
          <w:bCs/>
          <w:sz w:val="20"/>
          <w:szCs w:val="20"/>
        </w:rPr>
        <w:t>”</w:t>
      </w:r>
    </w:p>
    <w:p w14:paraId="0A285840" w14:textId="77777777" w:rsidR="00093366" w:rsidRDefault="00093366" w:rsidP="00C21A2E">
      <w:pPr>
        <w:spacing w:after="0" w:line="240" w:lineRule="auto"/>
        <w:jc w:val="center"/>
        <w:rPr>
          <w:rFonts w:cstheme="minorHAnsi"/>
          <w:b/>
        </w:rPr>
      </w:pPr>
    </w:p>
    <w:p w14:paraId="6AC652B5" w14:textId="548EED09" w:rsidR="00C21A2E" w:rsidRPr="00B62665" w:rsidRDefault="00B46979" w:rsidP="00C21A2E">
      <w:pPr>
        <w:spacing w:after="0" w:line="240" w:lineRule="auto"/>
        <w:jc w:val="center"/>
        <w:rPr>
          <w:rFonts w:cstheme="minorHAnsi"/>
          <w:b/>
        </w:rPr>
      </w:pPr>
      <w:r w:rsidRPr="00B62665">
        <w:rPr>
          <w:rFonts w:cstheme="minorHAnsi"/>
          <w:b/>
        </w:rPr>
        <w:t xml:space="preserve">DICHIARAZIONE ATTESTANTE IL </w:t>
      </w:r>
      <w:r w:rsidR="008D3A24" w:rsidRPr="00B62665">
        <w:rPr>
          <w:rFonts w:cstheme="minorHAnsi"/>
          <w:b/>
        </w:rPr>
        <w:t>MANTENIMENTO</w:t>
      </w:r>
      <w:r w:rsidRPr="00B62665">
        <w:rPr>
          <w:rFonts w:cstheme="minorHAnsi"/>
          <w:b/>
        </w:rPr>
        <w:t xml:space="preserve"> DEI REQUISITI</w:t>
      </w:r>
    </w:p>
    <w:p w14:paraId="555FE83B" w14:textId="30F6D59D" w:rsidR="00C21A2E" w:rsidRPr="00B62665" w:rsidRDefault="00C21A2E" w:rsidP="00C21A2E">
      <w:pPr>
        <w:spacing w:after="0" w:line="240" w:lineRule="auto"/>
        <w:jc w:val="center"/>
        <w:rPr>
          <w:rFonts w:cstheme="minorHAnsi"/>
          <w:i/>
        </w:rPr>
      </w:pPr>
    </w:p>
    <w:p w14:paraId="5B5D10A6" w14:textId="77777777" w:rsidR="00B46979" w:rsidRPr="00B62665" w:rsidRDefault="00B46979" w:rsidP="008A7A07">
      <w:pPr>
        <w:jc w:val="center"/>
        <w:rPr>
          <w:rFonts w:cstheme="minorHAnsi"/>
          <w:b/>
        </w:rPr>
      </w:pPr>
    </w:p>
    <w:p w14:paraId="1C549BC1" w14:textId="77777777" w:rsidR="00B46979" w:rsidRPr="00B62665" w:rsidRDefault="00B46979" w:rsidP="00B46979">
      <w:pPr>
        <w:rPr>
          <w:rFonts w:cstheme="minorHAnsi"/>
        </w:rPr>
      </w:pPr>
      <w:r w:rsidRPr="00B62665">
        <w:rPr>
          <w:rFonts w:cstheme="minorHAnsi"/>
        </w:rPr>
        <w:t xml:space="preserve">Il/la sottoscritto/a _________________________________________________________________ </w:t>
      </w:r>
    </w:p>
    <w:p w14:paraId="74E800B8" w14:textId="77777777" w:rsidR="00B46979" w:rsidRPr="00B62665" w:rsidRDefault="00B46979" w:rsidP="00B46979">
      <w:pPr>
        <w:rPr>
          <w:rFonts w:cstheme="minorHAnsi"/>
        </w:rPr>
      </w:pPr>
      <w:r w:rsidRPr="00B62665">
        <w:rPr>
          <w:rFonts w:cstheme="minorHAnsi"/>
        </w:rPr>
        <w:t xml:space="preserve">nato/a  </w:t>
      </w:r>
      <w:proofErr w:type="spellStart"/>
      <w:r w:rsidRPr="00B62665">
        <w:rPr>
          <w:rFonts w:cstheme="minorHAnsi"/>
        </w:rPr>
        <w:t>a</w:t>
      </w:r>
      <w:proofErr w:type="spellEnd"/>
      <w:r w:rsidRPr="00B62665">
        <w:rPr>
          <w:rFonts w:cstheme="minorHAnsi"/>
        </w:rPr>
        <w:t xml:space="preserve"> ___________________________________________________________ il____________ </w:t>
      </w:r>
    </w:p>
    <w:p w14:paraId="0370893C" w14:textId="77749B49" w:rsidR="00B46979" w:rsidRPr="00B62665" w:rsidRDefault="00B46979" w:rsidP="00B46979">
      <w:pPr>
        <w:rPr>
          <w:rFonts w:cstheme="minorHAnsi"/>
        </w:rPr>
      </w:pPr>
      <w:r w:rsidRPr="00B62665">
        <w:rPr>
          <w:rFonts w:cstheme="minorHAnsi"/>
        </w:rPr>
        <w:t>residente in_______________________________</w:t>
      </w:r>
      <w:r w:rsidR="00F2666A">
        <w:rPr>
          <w:rFonts w:cstheme="minorHAnsi"/>
        </w:rPr>
        <w:t>CODICE FISCALE__________________________</w:t>
      </w:r>
      <w:r w:rsidRPr="00B62665">
        <w:rPr>
          <w:rFonts w:cstheme="minorHAnsi"/>
        </w:rPr>
        <w:t xml:space="preserve"> </w:t>
      </w:r>
    </w:p>
    <w:p w14:paraId="0F4D75FA" w14:textId="77777777" w:rsidR="00B46979" w:rsidRPr="00B62665" w:rsidRDefault="00B46979" w:rsidP="00B46979">
      <w:pPr>
        <w:rPr>
          <w:rFonts w:cstheme="minorHAnsi"/>
        </w:rPr>
      </w:pPr>
      <w:r w:rsidRPr="00B62665">
        <w:rPr>
          <w:rFonts w:cstheme="minorHAnsi"/>
        </w:rPr>
        <w:t xml:space="preserve">Via______________________ n°__________ Comune_____________ CAP___________________ </w:t>
      </w:r>
    </w:p>
    <w:p w14:paraId="29B3AD9F" w14:textId="77777777" w:rsidR="00B46979" w:rsidRPr="00B62665" w:rsidRDefault="00B46979" w:rsidP="00B46979">
      <w:pPr>
        <w:rPr>
          <w:rFonts w:cstheme="minorHAnsi"/>
        </w:rPr>
      </w:pPr>
      <w:r w:rsidRPr="00B62665">
        <w:rPr>
          <w:rFonts w:cstheme="minorHAnsi"/>
        </w:rPr>
        <w:t xml:space="preserve">Provincia______________________________ Stato ______________________________________ </w:t>
      </w:r>
    </w:p>
    <w:p w14:paraId="6D187045" w14:textId="77777777" w:rsidR="00B46979" w:rsidRPr="00B62665" w:rsidRDefault="00B46979" w:rsidP="00B46979">
      <w:pPr>
        <w:rPr>
          <w:rFonts w:cstheme="minorHAnsi"/>
        </w:rPr>
      </w:pPr>
      <w:r w:rsidRPr="00B62665">
        <w:rPr>
          <w:rFonts w:cstheme="minorHAnsi"/>
        </w:rPr>
        <w:t>In qualità di Legale R</w:t>
      </w:r>
      <w:r w:rsidR="008D3A24" w:rsidRPr="00B62665">
        <w:rPr>
          <w:rFonts w:cstheme="minorHAnsi"/>
        </w:rPr>
        <w:t>appresentante / Titolare della Società</w:t>
      </w:r>
    </w:p>
    <w:p w14:paraId="5D97FA28" w14:textId="77777777" w:rsidR="00B46979" w:rsidRPr="00B62665" w:rsidRDefault="00B46979" w:rsidP="00B46979">
      <w:pPr>
        <w:rPr>
          <w:rFonts w:cstheme="minorHAnsi"/>
        </w:rPr>
      </w:pPr>
      <w:r w:rsidRPr="00B62665">
        <w:rPr>
          <w:rFonts w:cstheme="minorHAnsi"/>
        </w:rPr>
        <w:t xml:space="preserve">_______________________________________________________________________________ </w:t>
      </w:r>
    </w:p>
    <w:p w14:paraId="2A64AA5F" w14:textId="77777777" w:rsidR="00B46979" w:rsidRPr="00B62665" w:rsidRDefault="00B46979" w:rsidP="00B46979">
      <w:pPr>
        <w:rPr>
          <w:rFonts w:cstheme="minorHAnsi"/>
        </w:rPr>
      </w:pPr>
      <w:r w:rsidRPr="00B62665">
        <w:rPr>
          <w:rFonts w:cstheme="minorHAnsi"/>
        </w:rPr>
        <w:t xml:space="preserve">Forma Giuridica_________________________________________________________________ </w:t>
      </w:r>
    </w:p>
    <w:p w14:paraId="72E8D02E" w14:textId="77777777" w:rsidR="00B46979" w:rsidRPr="00B62665" w:rsidRDefault="00B46979" w:rsidP="00B46979">
      <w:pPr>
        <w:rPr>
          <w:rFonts w:cstheme="minorHAnsi"/>
        </w:rPr>
      </w:pPr>
      <w:r w:rsidRPr="00B62665">
        <w:rPr>
          <w:rFonts w:cstheme="minorHAnsi"/>
        </w:rPr>
        <w:t xml:space="preserve">con sede legale in________________________________________________________________ </w:t>
      </w:r>
    </w:p>
    <w:p w14:paraId="68877476" w14:textId="77777777" w:rsidR="00B46979" w:rsidRPr="00B62665" w:rsidRDefault="00B46979" w:rsidP="00B46979">
      <w:pPr>
        <w:rPr>
          <w:rFonts w:cstheme="minorHAnsi"/>
        </w:rPr>
      </w:pPr>
      <w:r w:rsidRPr="00B62665">
        <w:rPr>
          <w:rFonts w:cstheme="minorHAnsi"/>
        </w:rPr>
        <w:t xml:space="preserve">Via______________________________________________________________ n°_____________ </w:t>
      </w:r>
    </w:p>
    <w:p w14:paraId="2F8BC788" w14:textId="77777777" w:rsidR="00B46979" w:rsidRPr="00B62665" w:rsidRDefault="00B46979" w:rsidP="00B46979">
      <w:pPr>
        <w:ind w:right="-143"/>
        <w:rPr>
          <w:rFonts w:cstheme="minorHAnsi"/>
        </w:rPr>
      </w:pPr>
      <w:r w:rsidRPr="00B62665">
        <w:rPr>
          <w:rFonts w:cstheme="minorHAnsi"/>
        </w:rPr>
        <w:t xml:space="preserve">Comune _______________________________________CAP_________ Provincia______________ </w:t>
      </w:r>
    </w:p>
    <w:p w14:paraId="20727F21" w14:textId="77777777" w:rsidR="00B46979" w:rsidRPr="00B62665" w:rsidRDefault="00B46979" w:rsidP="00B46979">
      <w:pPr>
        <w:rPr>
          <w:rFonts w:cstheme="minorHAnsi"/>
        </w:rPr>
      </w:pPr>
      <w:r w:rsidRPr="00B62665">
        <w:rPr>
          <w:rFonts w:cstheme="minorHAnsi"/>
        </w:rPr>
        <w:t xml:space="preserve">Telefono _______________ </w:t>
      </w:r>
      <w:r w:rsidR="00CB49BB" w:rsidRPr="00B62665">
        <w:rPr>
          <w:rFonts w:cstheme="minorHAnsi"/>
        </w:rPr>
        <w:t>pec</w:t>
      </w:r>
      <w:r w:rsidRPr="00B62665">
        <w:rPr>
          <w:rFonts w:cstheme="minorHAnsi"/>
        </w:rPr>
        <w:t xml:space="preserve"> ___________________________________________________ </w:t>
      </w:r>
    </w:p>
    <w:p w14:paraId="6383DCD8" w14:textId="77777777" w:rsidR="00B46979" w:rsidRPr="00B62665" w:rsidRDefault="00B46979" w:rsidP="00B46979">
      <w:pPr>
        <w:rPr>
          <w:rFonts w:cstheme="minorHAnsi"/>
        </w:rPr>
      </w:pPr>
      <w:r w:rsidRPr="00B62665">
        <w:rPr>
          <w:rFonts w:cstheme="minorHAnsi"/>
        </w:rPr>
        <w:t xml:space="preserve">Iscritta al registro delle imprese di ___________________________con il n. ___________________ </w:t>
      </w:r>
    </w:p>
    <w:p w14:paraId="54BC2BBA" w14:textId="77777777" w:rsidR="00B46979" w:rsidRPr="00B62665" w:rsidRDefault="00B46979" w:rsidP="00B46979">
      <w:pPr>
        <w:rPr>
          <w:rFonts w:cstheme="minorHAnsi"/>
        </w:rPr>
      </w:pPr>
      <w:r w:rsidRPr="00B62665">
        <w:rPr>
          <w:rFonts w:cstheme="minorHAnsi"/>
        </w:rPr>
        <w:t xml:space="preserve">C.F. ____________________________________ P.IVA__________________________________ </w:t>
      </w:r>
    </w:p>
    <w:p w14:paraId="51E64F91" w14:textId="77777777" w:rsidR="00B46979" w:rsidRPr="00B51F07" w:rsidRDefault="00B46979" w:rsidP="002B5944">
      <w:pPr>
        <w:spacing w:after="0" w:line="240" w:lineRule="auto"/>
        <w:ind w:right="142"/>
        <w:jc w:val="center"/>
        <w:rPr>
          <w:rFonts w:ascii="Calibri" w:hAnsi="Calibri" w:cstheme="minorHAnsi"/>
          <w:b/>
        </w:rPr>
      </w:pPr>
      <w:r w:rsidRPr="00B51F07">
        <w:rPr>
          <w:rFonts w:ascii="Calibri" w:hAnsi="Calibri" w:cstheme="minorHAnsi"/>
          <w:b/>
        </w:rPr>
        <w:t>DICHIARA</w:t>
      </w:r>
    </w:p>
    <w:p w14:paraId="0B875515" w14:textId="77777777" w:rsidR="00B46979" w:rsidRPr="00B51F07" w:rsidRDefault="00B46979" w:rsidP="002B5944">
      <w:pPr>
        <w:tabs>
          <w:tab w:val="center" w:pos="4819"/>
          <w:tab w:val="right" w:pos="9638"/>
        </w:tabs>
        <w:spacing w:after="0" w:line="240" w:lineRule="auto"/>
        <w:ind w:right="142"/>
        <w:rPr>
          <w:rFonts w:ascii="Calibri" w:hAnsi="Calibri" w:cstheme="minorHAnsi"/>
          <w:b/>
        </w:rPr>
      </w:pPr>
      <w:r w:rsidRPr="00B51F07">
        <w:rPr>
          <w:rFonts w:ascii="Calibri" w:hAnsi="Calibri" w:cstheme="minorHAnsi"/>
          <w:b/>
        </w:rPr>
        <w:tab/>
        <w:t>ai sensi degli artt. 46 e 47 del D.P.R. 445 del 28/12/2000,</w:t>
      </w:r>
      <w:r w:rsidRPr="00B51F07">
        <w:rPr>
          <w:rFonts w:ascii="Calibri" w:hAnsi="Calibri" w:cstheme="minorHAnsi"/>
          <w:b/>
        </w:rPr>
        <w:tab/>
      </w:r>
    </w:p>
    <w:p w14:paraId="61D7AD37" w14:textId="77777777" w:rsidR="00B46979" w:rsidRPr="00B51F07" w:rsidRDefault="00B46979" w:rsidP="002B5944">
      <w:pPr>
        <w:spacing w:after="0" w:line="240" w:lineRule="auto"/>
        <w:ind w:right="142"/>
        <w:jc w:val="center"/>
        <w:rPr>
          <w:rFonts w:ascii="Calibri" w:hAnsi="Calibri" w:cstheme="minorHAnsi"/>
        </w:rPr>
      </w:pPr>
      <w:r w:rsidRPr="00B51F07">
        <w:rPr>
          <w:rFonts w:ascii="Calibri" w:hAnsi="Calibri" w:cstheme="minorHAnsi"/>
        </w:rPr>
        <w:t xml:space="preserve">consapevole delle sanzioni penali, nel caso di dichiarazioni non veritiere e falsità negli atti, richiamate dall’art. 76, consapevole altresì che, nel caso di dichiarazioni non veritiere e falsità negli atti, </w:t>
      </w:r>
      <w:r w:rsidRPr="00E93A28">
        <w:rPr>
          <w:rFonts w:ascii="Calibri" w:hAnsi="Calibri" w:cstheme="minorHAnsi"/>
          <w:b/>
          <w:bCs/>
        </w:rPr>
        <w:t>l’impresa sopra indicata</w:t>
      </w:r>
      <w:r w:rsidRPr="00B51F07">
        <w:rPr>
          <w:rFonts w:ascii="Calibri" w:hAnsi="Calibri" w:cstheme="minorHAnsi"/>
        </w:rPr>
        <w:t xml:space="preserve"> decadrà dai benefici per i quali la stessa dichiarazione è rilasciata</w:t>
      </w:r>
    </w:p>
    <w:p w14:paraId="2A1D05BA" w14:textId="77777777" w:rsidR="00F20A17" w:rsidRPr="00B62665" w:rsidRDefault="00F20A17" w:rsidP="00B51F07">
      <w:pPr>
        <w:spacing w:after="0"/>
        <w:ind w:right="142"/>
        <w:rPr>
          <w:rFonts w:cstheme="minorHAnsi"/>
        </w:rPr>
      </w:pPr>
    </w:p>
    <w:p w14:paraId="39C41341" w14:textId="77777777" w:rsidR="002B5944" w:rsidRPr="00024212" w:rsidRDefault="002B5944" w:rsidP="002B5944">
      <w:pPr>
        <w:pStyle w:val="Paragrafoelenco"/>
        <w:spacing w:after="0" w:line="240" w:lineRule="auto"/>
        <w:ind w:left="714" w:right="142"/>
        <w:jc w:val="both"/>
        <w:rPr>
          <w:rFonts w:ascii="Calibri" w:hAnsi="Calibri" w:cstheme="minorHAnsi"/>
        </w:rPr>
      </w:pPr>
    </w:p>
    <w:p w14:paraId="32236846" w14:textId="77777777" w:rsidR="00024212" w:rsidRDefault="00024212" w:rsidP="002B5944">
      <w:pPr>
        <w:pStyle w:val="Standard"/>
        <w:numPr>
          <w:ilvl w:val="0"/>
          <w:numId w:val="9"/>
        </w:numPr>
        <w:ind w:left="714" w:right="142" w:hanging="357"/>
        <w:jc w:val="both"/>
        <w:rPr>
          <w:rFonts w:ascii="Calibri" w:hAnsi="Calibri"/>
          <w:sz w:val="22"/>
          <w:szCs w:val="22"/>
        </w:rPr>
      </w:pPr>
      <w:r w:rsidRPr="00024212">
        <w:rPr>
          <w:rFonts w:ascii="Calibri" w:hAnsi="Calibri"/>
          <w:sz w:val="22"/>
          <w:szCs w:val="22"/>
        </w:rPr>
        <w:t>di avere restituito o depositato in un conto vincolato alla restituzione (a disposizione di autorità giudiziarie o comunque autorità terze) le agevolazioni pubbliche godute per le quali sia stata disposta la restituzione da parte delle autorità statali e regionali, non per effetto di una decisione della Commissione Europea;</w:t>
      </w:r>
    </w:p>
    <w:p w14:paraId="13642019" w14:textId="77777777" w:rsidR="002B5944" w:rsidRPr="00024212" w:rsidRDefault="002B5944" w:rsidP="002B5944">
      <w:pPr>
        <w:pStyle w:val="Standard"/>
        <w:ind w:right="142"/>
        <w:jc w:val="both"/>
        <w:rPr>
          <w:rFonts w:ascii="Calibri" w:hAnsi="Calibri"/>
          <w:sz w:val="22"/>
          <w:szCs w:val="22"/>
        </w:rPr>
      </w:pPr>
    </w:p>
    <w:p w14:paraId="75900642" w14:textId="77777777" w:rsidR="000D43E4" w:rsidRDefault="00024212" w:rsidP="002B5944">
      <w:pPr>
        <w:pStyle w:val="Standard"/>
        <w:numPr>
          <w:ilvl w:val="0"/>
          <w:numId w:val="9"/>
        </w:numPr>
        <w:ind w:left="714" w:right="142" w:hanging="357"/>
        <w:jc w:val="both"/>
        <w:rPr>
          <w:rFonts w:ascii="Calibri" w:hAnsi="Calibri"/>
          <w:sz w:val="22"/>
          <w:szCs w:val="22"/>
        </w:rPr>
      </w:pPr>
      <w:r w:rsidRPr="00024212">
        <w:rPr>
          <w:rFonts w:ascii="Calibri" w:hAnsi="Calibri"/>
          <w:sz w:val="22"/>
          <w:szCs w:val="22"/>
        </w:rPr>
        <w:lastRenderedPageBreak/>
        <w:t xml:space="preserve">di essere nel pieno e libero esercizio dei propri diritti, non è in liquidazione volontaria, non è sottoposto a fallimento, non si trova in stato di liquidazione coatta o di concordato preventivo, né ha in corso un procedimento per la dichiarazione di una di tali situazioni, fermo restando quanto previsto </w:t>
      </w:r>
    </w:p>
    <w:p w14:paraId="03300A52" w14:textId="67B9AFD7" w:rsidR="00024212" w:rsidRDefault="00093366" w:rsidP="00093366">
      <w:pPr>
        <w:pStyle w:val="Standard"/>
        <w:ind w:left="709" w:right="142" w:hanging="709"/>
        <w:jc w:val="both"/>
        <w:rPr>
          <w:rFonts w:ascii="Calibri" w:hAnsi="Calibri"/>
          <w:sz w:val="22"/>
          <w:szCs w:val="22"/>
        </w:rPr>
      </w:pPr>
      <w:r>
        <w:rPr>
          <w:rFonts w:ascii="Calibri" w:hAnsi="Calibri"/>
          <w:sz w:val="22"/>
          <w:szCs w:val="22"/>
        </w:rPr>
        <w:t xml:space="preserve">             </w:t>
      </w:r>
      <w:r w:rsidR="00024212" w:rsidRPr="00024212">
        <w:rPr>
          <w:rFonts w:ascii="Calibri" w:hAnsi="Calibri"/>
          <w:sz w:val="22"/>
          <w:szCs w:val="22"/>
        </w:rPr>
        <w:t xml:space="preserve">dagli articoli 110 del D.lgs. 18 aprile 2016, n. 50 e </w:t>
      </w:r>
      <w:proofErr w:type="spellStart"/>
      <w:r w:rsidR="00024212" w:rsidRPr="00024212">
        <w:rPr>
          <w:rFonts w:ascii="Calibri" w:hAnsi="Calibri"/>
          <w:sz w:val="22"/>
          <w:szCs w:val="22"/>
        </w:rPr>
        <w:t>ss.mm.ii</w:t>
      </w:r>
      <w:proofErr w:type="spellEnd"/>
      <w:r w:rsidR="00024212" w:rsidRPr="00024212">
        <w:rPr>
          <w:rFonts w:ascii="Calibri" w:hAnsi="Calibri"/>
          <w:sz w:val="22"/>
          <w:szCs w:val="22"/>
        </w:rPr>
        <w:t>. e 186-bis del regio decreto 16 marzo 1942,</w:t>
      </w:r>
      <w:r>
        <w:rPr>
          <w:rFonts w:ascii="Calibri" w:hAnsi="Calibri"/>
          <w:sz w:val="22"/>
          <w:szCs w:val="22"/>
        </w:rPr>
        <w:t xml:space="preserve"> </w:t>
      </w:r>
      <w:r w:rsidR="00024212" w:rsidRPr="00024212">
        <w:rPr>
          <w:rFonts w:ascii="Calibri" w:hAnsi="Calibri"/>
          <w:sz w:val="22"/>
          <w:szCs w:val="22"/>
        </w:rPr>
        <w:t>n. 267;</w:t>
      </w:r>
    </w:p>
    <w:p w14:paraId="650897D8" w14:textId="77777777" w:rsidR="00AB0D65" w:rsidRPr="00024212" w:rsidRDefault="00AB0D65" w:rsidP="00AB0D65">
      <w:pPr>
        <w:pStyle w:val="Standard"/>
        <w:ind w:left="714" w:right="142"/>
        <w:jc w:val="both"/>
        <w:rPr>
          <w:rFonts w:ascii="Calibri" w:hAnsi="Calibri"/>
          <w:sz w:val="22"/>
          <w:szCs w:val="22"/>
        </w:rPr>
      </w:pPr>
    </w:p>
    <w:p w14:paraId="15B6322F" w14:textId="77777777" w:rsidR="00024212" w:rsidRPr="00024212" w:rsidRDefault="00024212" w:rsidP="002B5944">
      <w:pPr>
        <w:pStyle w:val="Standard"/>
        <w:numPr>
          <w:ilvl w:val="0"/>
          <w:numId w:val="9"/>
        </w:numPr>
        <w:ind w:right="142"/>
        <w:jc w:val="both"/>
        <w:rPr>
          <w:rFonts w:ascii="Calibri" w:hAnsi="Calibri"/>
          <w:sz w:val="22"/>
          <w:szCs w:val="22"/>
        </w:rPr>
      </w:pPr>
      <w:r w:rsidRPr="00024212">
        <w:rPr>
          <w:rFonts w:ascii="Calibri" w:hAnsi="Calibri"/>
          <w:sz w:val="22"/>
          <w:szCs w:val="22"/>
        </w:rPr>
        <w:t>di non essere destinatario di una sentenza di condanna definitiva o di un decreto penale di condanna divenuto irrevocabile o di una sentenza di applicazione della pena su richiesta, ai sensi dell'art. 444 del codice di procedura penale, pronunciati per uno dei reati di cui all’art. 80, comma 1, del D. Lgs. 18 aprile 2016, n. 50, vale a dire:</w:t>
      </w:r>
    </w:p>
    <w:p w14:paraId="09AFF118" w14:textId="77777777" w:rsidR="00024212" w:rsidRDefault="00024212" w:rsidP="002B5944">
      <w:pPr>
        <w:pStyle w:val="Standard"/>
        <w:ind w:left="851" w:right="142" w:hanging="131"/>
        <w:jc w:val="both"/>
        <w:rPr>
          <w:rFonts w:ascii="Calibri" w:hAnsi="Calibri"/>
          <w:sz w:val="22"/>
          <w:szCs w:val="22"/>
        </w:rPr>
      </w:pPr>
      <w:r>
        <w:rPr>
          <w:rFonts w:ascii="Calibri" w:hAnsi="Calibri"/>
          <w:sz w:val="22"/>
          <w:szCs w:val="22"/>
        </w:rPr>
        <w:t>-</w:t>
      </w:r>
      <w:r w:rsidR="009D4D87">
        <w:rPr>
          <w:rFonts w:ascii="Calibri" w:hAnsi="Calibri"/>
          <w:sz w:val="22"/>
          <w:szCs w:val="22"/>
        </w:rPr>
        <w:t xml:space="preserve"> </w:t>
      </w:r>
      <w:r w:rsidRPr="00024212">
        <w:rPr>
          <w:rFonts w:ascii="Calibri" w:hAnsi="Calibri"/>
          <w:sz w:val="22"/>
          <w:szCs w:val="22"/>
        </w:rPr>
        <w:t>delitti, consumati o tentati, di cui agli articoli 416, 416-bis del codice penale ovvero delitti commessi avvalendosi delle condizioni previste dal predetto art. 416-bis ovvero al fine di agevolare l’attività delle associazioni previste dallo stesso art., nonché per i delitti, consumati o tentati, previsti dall’art. 74 del D.P.R. 9 ottobre 1990, n. 309, dall’art. 291-quater del D.P.R. 23 gennaio 1973, n. 43 e dall’art. 260 del decreto legislativo 3 aprile 2006, n. 152, in quanto riconducibili alla partecipazione a un’organizzazione criminale, quale definita all’art. 2 della decisione quadro 2008/841/GAI del Consiglio;</w:t>
      </w:r>
    </w:p>
    <w:p w14:paraId="3DC0EC27" w14:textId="77777777" w:rsidR="00024212" w:rsidRPr="00024212" w:rsidRDefault="00024212" w:rsidP="002B5944">
      <w:pPr>
        <w:pStyle w:val="Standard"/>
        <w:ind w:left="851" w:right="142" w:hanging="131"/>
        <w:jc w:val="both"/>
        <w:rPr>
          <w:rFonts w:ascii="Calibri" w:hAnsi="Calibri"/>
          <w:sz w:val="22"/>
          <w:szCs w:val="22"/>
        </w:rPr>
      </w:pPr>
      <w:r>
        <w:rPr>
          <w:rFonts w:ascii="Calibri" w:hAnsi="Calibri"/>
          <w:sz w:val="22"/>
          <w:szCs w:val="22"/>
        </w:rPr>
        <w:t>-</w:t>
      </w:r>
      <w:r w:rsidR="009D4D87">
        <w:rPr>
          <w:rFonts w:ascii="Calibri" w:hAnsi="Calibri"/>
          <w:sz w:val="22"/>
          <w:szCs w:val="22"/>
        </w:rPr>
        <w:t xml:space="preserve"> </w:t>
      </w:r>
      <w:r w:rsidRPr="00024212">
        <w:rPr>
          <w:rFonts w:ascii="Calibri" w:hAnsi="Calibri"/>
          <w:sz w:val="22"/>
          <w:szCs w:val="22"/>
        </w:rPr>
        <w:t>delitti, consumati o tentati, di cui agli articoli 317, 318, 319, 319-ter, 319-quater, 320, 321, 322, 322-bis, 346-bis, 353, 353-bis, 354, 355 e 356 del codice penale nonché all’art. 2635 del codice civile;</w:t>
      </w:r>
    </w:p>
    <w:p w14:paraId="2D30641E" w14:textId="77777777" w:rsidR="00024212" w:rsidRPr="00024212" w:rsidRDefault="00024212" w:rsidP="002B5944">
      <w:pPr>
        <w:pStyle w:val="Standard"/>
        <w:ind w:left="720" w:right="142"/>
        <w:jc w:val="both"/>
        <w:rPr>
          <w:rFonts w:ascii="Calibri" w:hAnsi="Calibri"/>
          <w:sz w:val="22"/>
          <w:szCs w:val="22"/>
        </w:rPr>
      </w:pPr>
      <w:r>
        <w:rPr>
          <w:rFonts w:ascii="Calibri" w:hAnsi="Calibri"/>
          <w:sz w:val="22"/>
          <w:szCs w:val="22"/>
        </w:rPr>
        <w:t>-</w:t>
      </w:r>
      <w:r w:rsidR="009D4D87">
        <w:rPr>
          <w:rFonts w:ascii="Calibri" w:hAnsi="Calibri"/>
          <w:sz w:val="22"/>
          <w:szCs w:val="22"/>
        </w:rPr>
        <w:t xml:space="preserve"> </w:t>
      </w:r>
      <w:r w:rsidRPr="00024212">
        <w:rPr>
          <w:rFonts w:ascii="Calibri" w:hAnsi="Calibri"/>
          <w:sz w:val="22"/>
          <w:szCs w:val="22"/>
        </w:rPr>
        <w:t>false comunicazioni sociali ai sensi degli articoli 2621 e 2622 del codice civile;</w:t>
      </w:r>
    </w:p>
    <w:p w14:paraId="347DA578" w14:textId="77777777" w:rsidR="00024212" w:rsidRPr="00024212" w:rsidRDefault="00024212" w:rsidP="002B5944">
      <w:pPr>
        <w:pStyle w:val="Standard"/>
        <w:ind w:left="851" w:right="142" w:hanging="131"/>
        <w:jc w:val="both"/>
        <w:rPr>
          <w:rFonts w:ascii="Calibri" w:hAnsi="Calibri"/>
          <w:sz w:val="22"/>
          <w:szCs w:val="22"/>
        </w:rPr>
      </w:pPr>
      <w:r>
        <w:rPr>
          <w:rFonts w:ascii="Calibri" w:hAnsi="Calibri"/>
          <w:sz w:val="22"/>
          <w:szCs w:val="22"/>
        </w:rPr>
        <w:t>-</w:t>
      </w:r>
      <w:r w:rsidR="009D4D87">
        <w:rPr>
          <w:rFonts w:ascii="Calibri" w:hAnsi="Calibri"/>
          <w:sz w:val="22"/>
          <w:szCs w:val="22"/>
        </w:rPr>
        <w:t xml:space="preserve"> </w:t>
      </w:r>
      <w:r w:rsidRPr="00024212">
        <w:rPr>
          <w:rFonts w:ascii="Calibri" w:hAnsi="Calibri"/>
          <w:sz w:val="22"/>
          <w:szCs w:val="22"/>
        </w:rPr>
        <w:t>frode ai sensi dell’art. 1 della convenzione relativa alla tutela degli interessi finanziari delle Comunità europee;</w:t>
      </w:r>
    </w:p>
    <w:p w14:paraId="5341CCE0" w14:textId="77777777" w:rsidR="00024212" w:rsidRPr="00024212" w:rsidRDefault="00024212" w:rsidP="002B5944">
      <w:pPr>
        <w:pStyle w:val="Standard"/>
        <w:ind w:left="851" w:right="142" w:hanging="131"/>
        <w:jc w:val="both"/>
        <w:rPr>
          <w:rFonts w:ascii="Calibri" w:hAnsi="Calibri"/>
          <w:sz w:val="22"/>
          <w:szCs w:val="22"/>
        </w:rPr>
      </w:pPr>
      <w:r>
        <w:rPr>
          <w:rFonts w:ascii="Calibri" w:hAnsi="Calibri"/>
          <w:sz w:val="22"/>
          <w:szCs w:val="22"/>
        </w:rPr>
        <w:t>-</w:t>
      </w:r>
      <w:r w:rsidR="009D4D87">
        <w:rPr>
          <w:rFonts w:ascii="Calibri" w:hAnsi="Calibri"/>
          <w:sz w:val="22"/>
          <w:szCs w:val="22"/>
        </w:rPr>
        <w:t xml:space="preserve"> </w:t>
      </w:r>
      <w:r w:rsidRPr="00024212">
        <w:rPr>
          <w:rFonts w:ascii="Calibri" w:hAnsi="Calibri"/>
          <w:sz w:val="22"/>
          <w:szCs w:val="22"/>
        </w:rPr>
        <w:t>delitti, consumati o tentati, commessi con finalità di terrorismo, anche internazionale, e di eversione dell’ordine costituzionale reati terroristici o reati connessi alle attività terroristiche;</w:t>
      </w:r>
    </w:p>
    <w:p w14:paraId="1E5D96E0" w14:textId="77777777" w:rsidR="00024212" w:rsidRPr="00024212" w:rsidRDefault="00024212" w:rsidP="002B5944">
      <w:pPr>
        <w:pStyle w:val="Standard"/>
        <w:ind w:left="851" w:right="142" w:hanging="131"/>
        <w:jc w:val="both"/>
        <w:rPr>
          <w:rFonts w:ascii="Calibri" w:hAnsi="Calibri"/>
          <w:sz w:val="22"/>
          <w:szCs w:val="22"/>
        </w:rPr>
      </w:pPr>
      <w:r>
        <w:rPr>
          <w:rFonts w:ascii="Calibri" w:hAnsi="Calibri"/>
          <w:sz w:val="22"/>
          <w:szCs w:val="22"/>
        </w:rPr>
        <w:t>-</w:t>
      </w:r>
      <w:r w:rsidR="009D4D87">
        <w:rPr>
          <w:rFonts w:ascii="Calibri" w:hAnsi="Calibri"/>
          <w:sz w:val="22"/>
          <w:szCs w:val="22"/>
        </w:rPr>
        <w:t xml:space="preserve"> </w:t>
      </w:r>
      <w:r w:rsidRPr="00024212">
        <w:rPr>
          <w:rFonts w:ascii="Calibri" w:hAnsi="Calibri"/>
          <w:sz w:val="22"/>
          <w:szCs w:val="22"/>
        </w:rPr>
        <w:t>delitti di cui agli articoli 648-bis, 648-ter e 648-ter.1 del codice penale, riciclaggio di proventi di attività criminose o finanziamento del terrorismo, quali definiti all’art. 1 del decreto legislativo 22 giugno 2007, n. 109 e successive modificazioni;</w:t>
      </w:r>
    </w:p>
    <w:p w14:paraId="0771DFA1" w14:textId="77777777" w:rsidR="00024212" w:rsidRPr="00024212" w:rsidRDefault="00024212" w:rsidP="002B5944">
      <w:pPr>
        <w:pStyle w:val="Standard"/>
        <w:ind w:left="851" w:right="142" w:hanging="131"/>
        <w:jc w:val="both"/>
        <w:rPr>
          <w:rFonts w:ascii="Calibri" w:hAnsi="Calibri"/>
          <w:sz w:val="22"/>
          <w:szCs w:val="22"/>
        </w:rPr>
      </w:pPr>
      <w:r>
        <w:rPr>
          <w:rFonts w:ascii="Calibri" w:hAnsi="Calibri"/>
          <w:sz w:val="22"/>
          <w:szCs w:val="22"/>
        </w:rPr>
        <w:t>-</w:t>
      </w:r>
      <w:r w:rsidR="009D4D87">
        <w:rPr>
          <w:rFonts w:ascii="Calibri" w:hAnsi="Calibri"/>
          <w:sz w:val="22"/>
          <w:szCs w:val="22"/>
        </w:rPr>
        <w:t xml:space="preserve"> </w:t>
      </w:r>
      <w:r w:rsidRPr="00024212">
        <w:rPr>
          <w:rFonts w:ascii="Calibri" w:hAnsi="Calibri"/>
          <w:sz w:val="22"/>
          <w:szCs w:val="22"/>
        </w:rPr>
        <w:t xml:space="preserve">sfruttamento del lavoro minorile e altre forme di tratta di esseri umani definite con il decreto legislativo 4 marzo 2014, n. 24; </w:t>
      </w:r>
    </w:p>
    <w:p w14:paraId="3746520E" w14:textId="0A227FB2" w:rsidR="00AB0D65" w:rsidRDefault="00024212" w:rsidP="000D43E4">
      <w:pPr>
        <w:pStyle w:val="Standard"/>
        <w:ind w:left="851" w:right="142" w:hanging="131"/>
        <w:jc w:val="both"/>
        <w:rPr>
          <w:rFonts w:ascii="Calibri" w:hAnsi="Calibri"/>
          <w:sz w:val="22"/>
          <w:szCs w:val="22"/>
        </w:rPr>
      </w:pPr>
      <w:r>
        <w:rPr>
          <w:rFonts w:ascii="Calibri" w:hAnsi="Calibri"/>
          <w:sz w:val="22"/>
          <w:szCs w:val="22"/>
        </w:rPr>
        <w:t>-</w:t>
      </w:r>
      <w:r w:rsidR="009D4D87">
        <w:rPr>
          <w:rFonts w:ascii="Calibri" w:hAnsi="Calibri"/>
          <w:sz w:val="22"/>
          <w:szCs w:val="22"/>
        </w:rPr>
        <w:t xml:space="preserve"> </w:t>
      </w:r>
      <w:r w:rsidRPr="00024212">
        <w:rPr>
          <w:rFonts w:ascii="Calibri" w:hAnsi="Calibri"/>
          <w:sz w:val="22"/>
          <w:szCs w:val="22"/>
        </w:rPr>
        <w:t>ogni altro delitto da cui derivi, quale pena accessoria, l’incapacità di contrattare con la pubblica amministrazione;</w:t>
      </w:r>
    </w:p>
    <w:p w14:paraId="68897CFE" w14:textId="77777777" w:rsidR="00093366" w:rsidRPr="00024212" w:rsidRDefault="00093366" w:rsidP="000D43E4">
      <w:pPr>
        <w:pStyle w:val="Standard"/>
        <w:ind w:left="851" w:right="142" w:hanging="131"/>
        <w:jc w:val="both"/>
        <w:rPr>
          <w:rFonts w:ascii="Calibri" w:hAnsi="Calibri"/>
          <w:sz w:val="22"/>
          <w:szCs w:val="22"/>
        </w:rPr>
      </w:pPr>
    </w:p>
    <w:p w14:paraId="1FC6A7B9" w14:textId="77777777" w:rsidR="00024212" w:rsidRDefault="00024212" w:rsidP="002B5944">
      <w:pPr>
        <w:pStyle w:val="Standard"/>
        <w:numPr>
          <w:ilvl w:val="0"/>
          <w:numId w:val="9"/>
        </w:numPr>
        <w:ind w:right="142"/>
        <w:jc w:val="both"/>
        <w:rPr>
          <w:rFonts w:ascii="Calibri" w:hAnsi="Calibri"/>
          <w:sz w:val="22"/>
          <w:szCs w:val="22"/>
        </w:rPr>
      </w:pPr>
      <w:r w:rsidRPr="00024212">
        <w:rPr>
          <w:rFonts w:ascii="Calibri" w:hAnsi="Calibri"/>
          <w:sz w:val="22"/>
          <w:szCs w:val="22"/>
        </w:rPr>
        <w:t>di non essere stato soggetto a sanzione interdittiva di cui all’art. 9 (2) (c) e (d) del decreto legislativo 8 giugno 2001, n. 231 o ad altra sanzione che comporta il divieto di contrarre con la pubblica amministrazione, compresi i provvedimenti interdittivi di cui all’art. 14 del decreto legislativo 9 aprile 2008, n. 81;</w:t>
      </w:r>
    </w:p>
    <w:p w14:paraId="231D265F" w14:textId="77777777" w:rsidR="00AB0D65" w:rsidRPr="00024212" w:rsidRDefault="00AB0D65" w:rsidP="00AB0D65">
      <w:pPr>
        <w:pStyle w:val="Standard"/>
        <w:ind w:left="720" w:right="142"/>
        <w:jc w:val="both"/>
        <w:rPr>
          <w:rFonts w:ascii="Calibri" w:hAnsi="Calibri"/>
          <w:sz w:val="22"/>
          <w:szCs w:val="22"/>
        </w:rPr>
      </w:pPr>
    </w:p>
    <w:p w14:paraId="3055CCE6" w14:textId="77777777" w:rsidR="00024212" w:rsidRDefault="00024212" w:rsidP="002B5944">
      <w:pPr>
        <w:pStyle w:val="Standard"/>
        <w:numPr>
          <w:ilvl w:val="0"/>
          <w:numId w:val="9"/>
        </w:numPr>
        <w:ind w:right="142"/>
        <w:jc w:val="both"/>
        <w:rPr>
          <w:rFonts w:ascii="Calibri" w:hAnsi="Calibri"/>
          <w:sz w:val="22"/>
          <w:szCs w:val="22"/>
        </w:rPr>
      </w:pPr>
      <w:r w:rsidRPr="00024212">
        <w:rPr>
          <w:rFonts w:ascii="Calibri" w:hAnsi="Calibri"/>
          <w:sz w:val="22"/>
          <w:szCs w:val="22"/>
        </w:rPr>
        <w:t>di non avere amministratori o rappresentanti che si siano resi colpevoli anche solo per negligenza di false dichiarazioni suscettibili di influenzare le scelte delle Pubbliche Amministrazioni in ordine all’erogazione di contributi o sovvenzioni pubbliche;</w:t>
      </w:r>
    </w:p>
    <w:p w14:paraId="66A26AD8" w14:textId="77777777" w:rsidR="00AB0D65" w:rsidRPr="00024212" w:rsidRDefault="00AB0D65" w:rsidP="00AB0D65">
      <w:pPr>
        <w:pStyle w:val="Standard"/>
        <w:ind w:left="720" w:right="142"/>
        <w:jc w:val="both"/>
        <w:rPr>
          <w:rFonts w:ascii="Calibri" w:hAnsi="Calibri"/>
          <w:sz w:val="22"/>
          <w:szCs w:val="22"/>
        </w:rPr>
      </w:pPr>
    </w:p>
    <w:p w14:paraId="7FE9D1C2" w14:textId="77777777" w:rsidR="00024212" w:rsidRDefault="00024212" w:rsidP="002B5944">
      <w:pPr>
        <w:pStyle w:val="Standard"/>
        <w:numPr>
          <w:ilvl w:val="0"/>
          <w:numId w:val="9"/>
        </w:numPr>
        <w:ind w:right="142"/>
        <w:jc w:val="both"/>
        <w:rPr>
          <w:rFonts w:ascii="Calibri" w:hAnsi="Calibri"/>
          <w:sz w:val="22"/>
          <w:szCs w:val="22"/>
        </w:rPr>
      </w:pPr>
      <w:r w:rsidRPr="00024212">
        <w:rPr>
          <w:rFonts w:ascii="Calibri" w:hAnsi="Calibri"/>
          <w:sz w:val="22"/>
          <w:szCs w:val="22"/>
        </w:rPr>
        <w:t>di non avere reso, ai sensi del D.P.R. 445 del 28/12/2000, anche con riferimento ad altri procedimenti, dichiarazioni mendaci;</w:t>
      </w:r>
    </w:p>
    <w:p w14:paraId="4820F1E4" w14:textId="77777777" w:rsidR="00AB0D65" w:rsidRPr="00024212" w:rsidRDefault="00AB0D65" w:rsidP="00AB0D65">
      <w:pPr>
        <w:pStyle w:val="Standard"/>
        <w:ind w:left="720" w:right="142"/>
        <w:jc w:val="both"/>
        <w:rPr>
          <w:rFonts w:ascii="Calibri" w:hAnsi="Calibri"/>
          <w:sz w:val="22"/>
          <w:szCs w:val="22"/>
        </w:rPr>
      </w:pPr>
    </w:p>
    <w:p w14:paraId="32EC9FC1" w14:textId="7D8D185A" w:rsidR="00024212" w:rsidRDefault="00024212" w:rsidP="002B5944">
      <w:pPr>
        <w:pStyle w:val="Standard"/>
        <w:numPr>
          <w:ilvl w:val="0"/>
          <w:numId w:val="9"/>
        </w:numPr>
        <w:ind w:left="714" w:right="142" w:hanging="357"/>
        <w:jc w:val="both"/>
        <w:rPr>
          <w:rFonts w:ascii="Calibri" w:hAnsi="Calibri"/>
          <w:sz w:val="22"/>
          <w:szCs w:val="22"/>
        </w:rPr>
      </w:pPr>
      <w:r w:rsidRPr="00024212">
        <w:rPr>
          <w:rFonts w:ascii="Calibri" w:hAnsi="Calibri"/>
          <w:sz w:val="22"/>
          <w:szCs w:val="22"/>
        </w:rPr>
        <w:t>di non avere conferito incarichi né concluso contratti di lavoro subordinato o autonomo con ex dipendenti della Regione Lazio, Lazio Innova S.p.A. e Istituto Luce Cinecittà, nel triennio successivo alla cessazione del loro rapporto, laddove questi nell’esercizio di poteri autoritativi o negoziali, abbiano svolto, negli ultimi tre anni di servizio, attività di cui sia stato destinatario il richiedente;</w:t>
      </w:r>
    </w:p>
    <w:p w14:paraId="078B3AC1" w14:textId="77777777" w:rsidR="00093366" w:rsidRDefault="00093366" w:rsidP="00093366">
      <w:pPr>
        <w:pStyle w:val="Paragrafoelenco"/>
        <w:rPr>
          <w:rFonts w:ascii="Calibri" w:hAnsi="Calibri"/>
        </w:rPr>
      </w:pPr>
    </w:p>
    <w:p w14:paraId="28EC2D1B" w14:textId="77777777" w:rsidR="00093366" w:rsidRPr="00024212" w:rsidRDefault="00093366" w:rsidP="00093366">
      <w:pPr>
        <w:pStyle w:val="Standard"/>
        <w:ind w:left="714" w:right="142"/>
        <w:jc w:val="both"/>
        <w:rPr>
          <w:rFonts w:ascii="Calibri" w:hAnsi="Calibri"/>
          <w:sz w:val="22"/>
          <w:szCs w:val="22"/>
        </w:rPr>
      </w:pPr>
    </w:p>
    <w:p w14:paraId="4B1136F6" w14:textId="0359BEB5" w:rsidR="000D43E4" w:rsidRDefault="00024212" w:rsidP="000D43E4">
      <w:pPr>
        <w:pStyle w:val="Standard"/>
        <w:numPr>
          <w:ilvl w:val="0"/>
          <w:numId w:val="9"/>
        </w:numPr>
        <w:ind w:left="714" w:right="142" w:hanging="357"/>
        <w:jc w:val="both"/>
        <w:rPr>
          <w:rFonts w:ascii="Calibri" w:hAnsi="Calibri"/>
          <w:sz w:val="22"/>
          <w:szCs w:val="22"/>
        </w:rPr>
      </w:pPr>
      <w:r w:rsidRPr="00024212">
        <w:rPr>
          <w:rFonts w:ascii="Calibri" w:hAnsi="Calibri"/>
          <w:sz w:val="22"/>
          <w:szCs w:val="22"/>
        </w:rPr>
        <w:t>di non avere commesso gravi violazioni, definitivamente accertate, degli obblighi relativi al pagamento delle imposte e tasse o dei contributi previdenziali, secondo la legislazione italiana;</w:t>
      </w:r>
    </w:p>
    <w:p w14:paraId="24F5C8E6" w14:textId="77777777" w:rsidR="00093366" w:rsidRDefault="00093366" w:rsidP="00093366">
      <w:pPr>
        <w:pStyle w:val="Standard"/>
        <w:ind w:left="714" w:right="142"/>
        <w:jc w:val="both"/>
        <w:rPr>
          <w:rFonts w:ascii="Calibri" w:hAnsi="Calibri"/>
          <w:sz w:val="22"/>
          <w:szCs w:val="22"/>
        </w:rPr>
      </w:pPr>
    </w:p>
    <w:p w14:paraId="26959210" w14:textId="0E5D1062" w:rsidR="00024212" w:rsidRPr="000D43E4" w:rsidRDefault="00024212" w:rsidP="000D43E4">
      <w:pPr>
        <w:pStyle w:val="Standard"/>
        <w:numPr>
          <w:ilvl w:val="0"/>
          <w:numId w:val="9"/>
        </w:numPr>
        <w:ind w:left="714" w:right="142" w:hanging="357"/>
        <w:jc w:val="both"/>
        <w:rPr>
          <w:rFonts w:ascii="Calibri" w:hAnsi="Calibri"/>
          <w:sz w:val="22"/>
          <w:szCs w:val="22"/>
        </w:rPr>
      </w:pPr>
      <w:r w:rsidRPr="000D43E4">
        <w:rPr>
          <w:rFonts w:ascii="Calibri" w:hAnsi="Calibri"/>
          <w:sz w:val="22"/>
          <w:szCs w:val="22"/>
        </w:rPr>
        <w:t>di adottare tutte le misure necessarie per prevenire qualsiasi discriminazione fondata su sesso, razza</w:t>
      </w:r>
      <w:r w:rsidR="000D43E4">
        <w:rPr>
          <w:rFonts w:ascii="Calibri" w:hAnsi="Calibri"/>
          <w:sz w:val="22"/>
          <w:szCs w:val="22"/>
        </w:rPr>
        <w:t xml:space="preserve"> </w:t>
      </w:r>
      <w:r w:rsidRPr="000D43E4">
        <w:rPr>
          <w:rFonts w:ascii="Calibri" w:hAnsi="Calibri"/>
          <w:sz w:val="22"/>
          <w:szCs w:val="22"/>
        </w:rPr>
        <w:t>o origine etnica, religione o convinzioni personali, disabilità, età o orientamento sessuale;</w:t>
      </w:r>
    </w:p>
    <w:p w14:paraId="531131AC" w14:textId="77777777" w:rsidR="00AB0D65" w:rsidRPr="00024212" w:rsidRDefault="00AB0D65" w:rsidP="00AB0D65">
      <w:pPr>
        <w:pStyle w:val="Standard"/>
        <w:ind w:left="714" w:right="142"/>
        <w:jc w:val="both"/>
        <w:rPr>
          <w:rFonts w:ascii="Calibri" w:hAnsi="Calibri"/>
          <w:sz w:val="22"/>
          <w:szCs w:val="22"/>
        </w:rPr>
      </w:pPr>
    </w:p>
    <w:p w14:paraId="55AB86B9" w14:textId="77777777" w:rsidR="00024212" w:rsidRDefault="00024212" w:rsidP="002B5944">
      <w:pPr>
        <w:pStyle w:val="Standard"/>
        <w:numPr>
          <w:ilvl w:val="0"/>
          <w:numId w:val="9"/>
        </w:numPr>
        <w:ind w:left="714" w:right="142" w:hanging="357"/>
        <w:jc w:val="both"/>
        <w:rPr>
          <w:rFonts w:ascii="Calibri" w:hAnsi="Calibri"/>
          <w:sz w:val="22"/>
          <w:szCs w:val="22"/>
        </w:rPr>
      </w:pPr>
      <w:r w:rsidRPr="00024212">
        <w:rPr>
          <w:rFonts w:ascii="Calibri" w:hAnsi="Calibri"/>
          <w:sz w:val="22"/>
          <w:szCs w:val="22"/>
        </w:rPr>
        <w:t xml:space="preserve">di osservare gli obblighi dei contratti collettivi di lavoro e rispettare le norme dell’ordinamento giuridico italiano e regionale in materia di: (i) disciplina sulla e salute e sicurezza sui luoghi di lavoro (ii) prevenzione degli infortuni sul lavoro e delle malattie professionali; (iii) inserimento dei disabili; (iv) pari opportunità; (v) contrasto del lavoro irregolare e riposo giornaliero e settimanale e (vi) tutela dell’ambiente. In particolare osserva l’art. 57 della Legge Regionale 28 dicembre 2006, n. 27 e </w:t>
      </w:r>
      <w:proofErr w:type="spellStart"/>
      <w:r w:rsidRPr="00024212">
        <w:rPr>
          <w:rFonts w:ascii="Calibri" w:hAnsi="Calibri"/>
          <w:sz w:val="22"/>
          <w:szCs w:val="22"/>
        </w:rPr>
        <w:t>ss.mm.ii</w:t>
      </w:r>
      <w:proofErr w:type="spellEnd"/>
      <w:r w:rsidRPr="00024212">
        <w:rPr>
          <w:rFonts w:ascii="Calibri" w:hAnsi="Calibri"/>
          <w:sz w:val="22"/>
          <w:szCs w:val="22"/>
        </w:rPr>
        <w:t xml:space="preserve">. e l’art. 4 della Legge Regionale 18 settembre 2007, n. 16 e </w:t>
      </w:r>
      <w:proofErr w:type="spellStart"/>
      <w:r w:rsidRPr="00024212">
        <w:rPr>
          <w:rFonts w:ascii="Calibri" w:hAnsi="Calibri"/>
          <w:sz w:val="22"/>
          <w:szCs w:val="22"/>
        </w:rPr>
        <w:t>ss.mm.ii</w:t>
      </w:r>
      <w:proofErr w:type="spellEnd"/>
      <w:r w:rsidRPr="00024212">
        <w:rPr>
          <w:rFonts w:ascii="Calibri" w:hAnsi="Calibri"/>
          <w:sz w:val="22"/>
          <w:szCs w:val="22"/>
        </w:rPr>
        <w:t>.;</w:t>
      </w:r>
    </w:p>
    <w:p w14:paraId="305C4EFC" w14:textId="77777777" w:rsidR="002B5944" w:rsidRPr="00024212" w:rsidRDefault="002B5944" w:rsidP="002B5944">
      <w:pPr>
        <w:pStyle w:val="Standard"/>
        <w:ind w:left="714" w:right="142"/>
        <w:jc w:val="both"/>
        <w:rPr>
          <w:rFonts w:ascii="Calibri" w:hAnsi="Calibri"/>
          <w:sz w:val="22"/>
          <w:szCs w:val="22"/>
        </w:rPr>
      </w:pPr>
    </w:p>
    <w:p w14:paraId="604EE2FA" w14:textId="1179801F" w:rsidR="006F201D" w:rsidRDefault="006F201D" w:rsidP="002B5944">
      <w:pPr>
        <w:pStyle w:val="Standard"/>
        <w:numPr>
          <w:ilvl w:val="0"/>
          <w:numId w:val="9"/>
        </w:numPr>
        <w:ind w:left="714" w:right="142" w:hanging="357"/>
        <w:jc w:val="both"/>
        <w:rPr>
          <w:rFonts w:ascii="Calibri" w:hAnsi="Calibri"/>
          <w:sz w:val="22"/>
          <w:szCs w:val="22"/>
        </w:rPr>
      </w:pPr>
      <w:r w:rsidRPr="00B51F07">
        <w:rPr>
          <w:rFonts w:ascii="Calibri" w:hAnsi="Calibri"/>
          <w:sz w:val="22"/>
          <w:szCs w:val="22"/>
        </w:rPr>
        <w:t xml:space="preserve">che </w:t>
      </w:r>
      <w:r w:rsidR="003E2301" w:rsidRPr="00B51F07">
        <w:rPr>
          <w:rFonts w:ascii="Calibri" w:hAnsi="Calibri"/>
          <w:sz w:val="22"/>
          <w:szCs w:val="22"/>
        </w:rPr>
        <w:t xml:space="preserve">non ha richiesto o ottenuto </w:t>
      </w:r>
      <w:r w:rsidRPr="00B51F07">
        <w:rPr>
          <w:rFonts w:ascii="Calibri" w:hAnsi="Calibri"/>
          <w:sz w:val="22"/>
          <w:szCs w:val="22"/>
        </w:rPr>
        <w:t xml:space="preserve">alcun Aiuto o misure di sostegno pubblico sulle stesse Spese Ammissibili su cui è richiesta la Sovvenzione oppure, in alternativa, che </w:t>
      </w:r>
      <w:r w:rsidR="003E2301" w:rsidRPr="00B51F07">
        <w:rPr>
          <w:rFonts w:ascii="Calibri" w:hAnsi="Calibri"/>
          <w:sz w:val="22"/>
          <w:szCs w:val="22"/>
        </w:rPr>
        <w:t xml:space="preserve">ha richiesto o ottenuto </w:t>
      </w:r>
      <w:r w:rsidRPr="00B51F07">
        <w:rPr>
          <w:rFonts w:ascii="Calibri" w:hAnsi="Calibri"/>
          <w:sz w:val="22"/>
          <w:szCs w:val="22"/>
        </w:rPr>
        <w:t>sulle stesse Spese Ammissibili su cui è richiesta la Sovvenzione gli altri Aiut</w:t>
      </w:r>
      <w:r w:rsidR="00AB0D65">
        <w:rPr>
          <w:rFonts w:ascii="Calibri" w:hAnsi="Calibri"/>
          <w:sz w:val="22"/>
          <w:szCs w:val="22"/>
        </w:rPr>
        <w:t>i o misure di sostegno pubblico</w:t>
      </w:r>
      <w:r w:rsidR="003E19AF">
        <w:rPr>
          <w:rFonts w:ascii="Calibri" w:hAnsi="Calibri"/>
          <w:sz w:val="22"/>
          <w:szCs w:val="22"/>
        </w:rPr>
        <w:t xml:space="preserve"> come da allegato 1b</w:t>
      </w:r>
      <w:r w:rsidR="00AB0D65">
        <w:rPr>
          <w:rFonts w:ascii="Calibri" w:hAnsi="Calibri"/>
          <w:sz w:val="22"/>
          <w:szCs w:val="22"/>
        </w:rPr>
        <w:t>;</w:t>
      </w:r>
    </w:p>
    <w:p w14:paraId="4D666AF5" w14:textId="77777777" w:rsidR="002B5944" w:rsidRDefault="002B5944" w:rsidP="002B5944">
      <w:pPr>
        <w:pStyle w:val="Paragrafoelenco"/>
        <w:spacing w:after="0" w:line="240" w:lineRule="auto"/>
        <w:rPr>
          <w:rFonts w:ascii="Calibri" w:hAnsi="Calibri"/>
        </w:rPr>
      </w:pPr>
    </w:p>
    <w:p w14:paraId="6D22268C" w14:textId="5F59FE6C" w:rsidR="006F201D" w:rsidRPr="00B51F07" w:rsidRDefault="00093366" w:rsidP="002B5944">
      <w:pPr>
        <w:pStyle w:val="Standard"/>
        <w:numPr>
          <w:ilvl w:val="0"/>
          <w:numId w:val="9"/>
        </w:numPr>
        <w:ind w:left="714" w:right="142" w:hanging="357"/>
        <w:jc w:val="both"/>
        <w:rPr>
          <w:rFonts w:ascii="Calibri" w:hAnsi="Calibri"/>
          <w:sz w:val="22"/>
          <w:szCs w:val="22"/>
        </w:rPr>
      </w:pPr>
      <w:r>
        <w:rPr>
          <w:rFonts w:ascii="Calibri" w:hAnsi="Calibri"/>
          <w:sz w:val="22"/>
          <w:szCs w:val="22"/>
        </w:rPr>
        <w:t xml:space="preserve">che </w:t>
      </w:r>
      <w:r w:rsidR="006F201D" w:rsidRPr="006F201D">
        <w:rPr>
          <w:rFonts w:ascii="Calibri" w:hAnsi="Calibri"/>
          <w:sz w:val="22"/>
          <w:szCs w:val="22"/>
        </w:rPr>
        <w:t>è in regola con gli obblighi previsti dalla Disciplina Antiriciclaggio di cui al D. Lgs. n. 231/2007</w:t>
      </w:r>
      <w:r w:rsidR="00AB0D65">
        <w:rPr>
          <w:rFonts w:ascii="Calibri" w:hAnsi="Calibri"/>
          <w:sz w:val="22"/>
          <w:szCs w:val="22"/>
        </w:rPr>
        <w:t>.</w:t>
      </w:r>
    </w:p>
    <w:p w14:paraId="522DB821" w14:textId="77777777" w:rsidR="00024212" w:rsidRPr="00024212" w:rsidRDefault="00024212" w:rsidP="002B5944">
      <w:pPr>
        <w:pStyle w:val="Standard"/>
        <w:ind w:left="720" w:right="142"/>
        <w:jc w:val="both"/>
        <w:rPr>
          <w:rFonts w:ascii="Calibri" w:hAnsi="Calibri"/>
          <w:sz w:val="22"/>
          <w:szCs w:val="22"/>
        </w:rPr>
      </w:pPr>
    </w:p>
    <w:p w14:paraId="3EFD99CA" w14:textId="77777777" w:rsidR="00024212" w:rsidRPr="00024212" w:rsidRDefault="00024212" w:rsidP="002B5944">
      <w:pPr>
        <w:pStyle w:val="Standard"/>
        <w:ind w:left="720" w:right="142"/>
        <w:jc w:val="center"/>
        <w:rPr>
          <w:rFonts w:ascii="Calibri" w:hAnsi="Calibri"/>
          <w:b/>
          <w:sz w:val="22"/>
          <w:szCs w:val="22"/>
        </w:rPr>
      </w:pPr>
      <w:r w:rsidRPr="00024212">
        <w:rPr>
          <w:rFonts w:ascii="Calibri" w:hAnsi="Calibri"/>
          <w:b/>
          <w:sz w:val="22"/>
          <w:szCs w:val="22"/>
        </w:rPr>
        <w:t>INOLTRE DICHIARA</w:t>
      </w:r>
    </w:p>
    <w:p w14:paraId="22019F05" w14:textId="77777777" w:rsidR="00024212" w:rsidRPr="00024212" w:rsidRDefault="00024212" w:rsidP="002B5944">
      <w:pPr>
        <w:pStyle w:val="Standard"/>
        <w:ind w:left="284" w:right="142"/>
        <w:jc w:val="both"/>
        <w:rPr>
          <w:rFonts w:ascii="Calibri" w:hAnsi="Calibri"/>
          <w:sz w:val="22"/>
          <w:szCs w:val="22"/>
        </w:rPr>
      </w:pPr>
      <w:r w:rsidRPr="00024212">
        <w:rPr>
          <w:rFonts w:ascii="Calibri" w:hAnsi="Calibri"/>
          <w:sz w:val="22"/>
          <w:szCs w:val="22"/>
        </w:rPr>
        <w:t>ai sensi degli artt. 46 e 47 del D.P.R. 445 del 28/12/2000,</w:t>
      </w:r>
      <w:r w:rsidR="00090A1B">
        <w:rPr>
          <w:rFonts w:ascii="Calibri" w:hAnsi="Calibri"/>
          <w:sz w:val="22"/>
          <w:szCs w:val="22"/>
        </w:rPr>
        <w:t xml:space="preserve"> </w:t>
      </w:r>
      <w:r w:rsidRPr="00024212">
        <w:rPr>
          <w:rFonts w:ascii="Calibri" w:hAnsi="Calibri"/>
          <w:sz w:val="22"/>
          <w:szCs w:val="22"/>
        </w:rPr>
        <w:t>consapevole delle sanzioni penali, nel caso di dichiarazioni non veritiere e falsità negli atti, richiamate dall’art. 76, consapevole altresì che, nel caso di dichiarazioni non veritiere e falsità negli atti, il soggetto sopra indicato decadrà dai benefici per i quali la stessa dichiara</w:t>
      </w:r>
      <w:r>
        <w:rPr>
          <w:rFonts w:ascii="Calibri" w:hAnsi="Calibri"/>
          <w:sz w:val="22"/>
          <w:szCs w:val="22"/>
        </w:rPr>
        <w:t>zione è rilasciata</w:t>
      </w:r>
    </w:p>
    <w:p w14:paraId="333E44FB" w14:textId="77777777" w:rsidR="00024212" w:rsidRDefault="00024212" w:rsidP="002B5944">
      <w:pPr>
        <w:pStyle w:val="Standard"/>
        <w:ind w:left="720" w:right="142"/>
        <w:jc w:val="center"/>
        <w:rPr>
          <w:rFonts w:ascii="Calibri" w:hAnsi="Calibri"/>
          <w:sz w:val="22"/>
          <w:szCs w:val="22"/>
        </w:rPr>
      </w:pPr>
      <w:r w:rsidRPr="00024212">
        <w:rPr>
          <w:rFonts w:ascii="Calibri" w:hAnsi="Calibri"/>
          <w:b/>
          <w:sz w:val="22"/>
          <w:szCs w:val="22"/>
        </w:rPr>
        <w:t>in qualità di Legale Rappresentante</w:t>
      </w:r>
      <w:r w:rsidRPr="00024212">
        <w:rPr>
          <w:rFonts w:ascii="Calibri" w:hAnsi="Calibri"/>
          <w:sz w:val="22"/>
          <w:szCs w:val="22"/>
        </w:rPr>
        <w:t>:</w:t>
      </w:r>
    </w:p>
    <w:p w14:paraId="76E91391" w14:textId="77777777" w:rsidR="00201A34" w:rsidRPr="00024212" w:rsidRDefault="00201A34" w:rsidP="002B5944">
      <w:pPr>
        <w:pStyle w:val="Standard"/>
        <w:ind w:left="720" w:right="142"/>
        <w:jc w:val="center"/>
        <w:rPr>
          <w:rFonts w:ascii="Calibri" w:hAnsi="Calibri"/>
          <w:sz w:val="22"/>
          <w:szCs w:val="22"/>
        </w:rPr>
      </w:pPr>
    </w:p>
    <w:p w14:paraId="66A09F54" w14:textId="77777777" w:rsidR="00024212" w:rsidRDefault="00024212" w:rsidP="002B5944">
      <w:pPr>
        <w:pStyle w:val="Standard"/>
        <w:numPr>
          <w:ilvl w:val="0"/>
          <w:numId w:val="9"/>
        </w:numPr>
        <w:ind w:right="142"/>
        <w:jc w:val="both"/>
        <w:rPr>
          <w:rFonts w:ascii="Calibri" w:hAnsi="Calibri"/>
          <w:sz w:val="22"/>
          <w:szCs w:val="22"/>
        </w:rPr>
      </w:pPr>
      <w:r w:rsidRPr="00024212">
        <w:rPr>
          <w:rFonts w:ascii="Calibri" w:hAnsi="Calibri"/>
          <w:sz w:val="22"/>
          <w:szCs w:val="22"/>
        </w:rPr>
        <w:t>che non ha reso, neanche per negligenza, informazioni false o fuorvianti suscettibili di influenzare le scelte delle pubbliche amministrazioni in ordine all’erogazione di contributi o sovvenzioni pubbliche;</w:t>
      </w:r>
    </w:p>
    <w:p w14:paraId="3B0D4AE2" w14:textId="77777777" w:rsidR="00201A34" w:rsidRPr="00024212" w:rsidRDefault="00201A34" w:rsidP="00201A34">
      <w:pPr>
        <w:pStyle w:val="Standard"/>
        <w:ind w:left="720" w:right="142"/>
        <w:jc w:val="both"/>
        <w:rPr>
          <w:rFonts w:ascii="Calibri" w:hAnsi="Calibri"/>
          <w:sz w:val="22"/>
          <w:szCs w:val="22"/>
        </w:rPr>
      </w:pPr>
    </w:p>
    <w:p w14:paraId="07FE9320" w14:textId="77777777" w:rsidR="00024212" w:rsidRDefault="00024212" w:rsidP="002B5944">
      <w:pPr>
        <w:pStyle w:val="Standard"/>
        <w:numPr>
          <w:ilvl w:val="0"/>
          <w:numId w:val="9"/>
        </w:numPr>
        <w:ind w:right="142"/>
        <w:jc w:val="both"/>
        <w:rPr>
          <w:rFonts w:ascii="Calibri" w:hAnsi="Calibri"/>
          <w:sz w:val="22"/>
          <w:szCs w:val="22"/>
        </w:rPr>
      </w:pPr>
      <w:r w:rsidRPr="00024212">
        <w:rPr>
          <w:rFonts w:ascii="Calibri" w:hAnsi="Calibri"/>
          <w:sz w:val="22"/>
          <w:szCs w:val="22"/>
        </w:rPr>
        <w:t xml:space="preserve">che non è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 </w:t>
      </w:r>
    </w:p>
    <w:p w14:paraId="4C5EEFFE" w14:textId="77777777" w:rsidR="00201A34" w:rsidRDefault="00201A34" w:rsidP="00201A34">
      <w:pPr>
        <w:pStyle w:val="Paragrafoelenco"/>
        <w:spacing w:after="0" w:line="240" w:lineRule="auto"/>
        <w:rPr>
          <w:rFonts w:ascii="Calibri" w:hAnsi="Calibri"/>
        </w:rPr>
      </w:pPr>
    </w:p>
    <w:p w14:paraId="7129B40B" w14:textId="77777777" w:rsidR="00024212" w:rsidRDefault="00024212" w:rsidP="002B5944">
      <w:pPr>
        <w:pStyle w:val="Standard"/>
        <w:numPr>
          <w:ilvl w:val="0"/>
          <w:numId w:val="9"/>
        </w:numPr>
        <w:ind w:right="142"/>
        <w:jc w:val="both"/>
        <w:rPr>
          <w:rFonts w:ascii="Calibri" w:hAnsi="Calibri"/>
          <w:sz w:val="22"/>
          <w:szCs w:val="22"/>
        </w:rPr>
      </w:pPr>
      <w:r w:rsidRPr="00024212">
        <w:rPr>
          <w:rFonts w:ascii="Calibri" w:hAnsi="Calibri"/>
          <w:sz w:val="22"/>
          <w:szCs w:val="22"/>
        </w:rPr>
        <w:t>che non è risultato destinatario di una sentenza di condanna definitiva o di un decreto penale di condanna divenuto irrevocabile o di una sentenza di applicazione della pena su richiesta, ai sensi dell'articolo 444 del codice di procedura penale, pronunciati per i Reati di cui all’art. 80, comma 1, del D. Lgs. 18 aprile 2016, n. 50;</w:t>
      </w:r>
    </w:p>
    <w:p w14:paraId="67ED02DA" w14:textId="77777777" w:rsidR="00201A34" w:rsidRDefault="00201A34" w:rsidP="00F97BA8">
      <w:pPr>
        <w:pStyle w:val="Paragrafoelenco"/>
        <w:spacing w:after="0" w:line="240" w:lineRule="auto"/>
        <w:rPr>
          <w:rFonts w:ascii="Calibri" w:hAnsi="Calibri"/>
        </w:rPr>
      </w:pPr>
    </w:p>
    <w:p w14:paraId="0A9364F4" w14:textId="77777777" w:rsidR="00024212" w:rsidRDefault="00024212" w:rsidP="002B5944">
      <w:pPr>
        <w:pStyle w:val="Standard"/>
        <w:numPr>
          <w:ilvl w:val="0"/>
          <w:numId w:val="9"/>
        </w:numPr>
        <w:ind w:right="142"/>
        <w:jc w:val="both"/>
        <w:rPr>
          <w:rFonts w:ascii="Calibri" w:hAnsi="Calibri"/>
          <w:sz w:val="22"/>
          <w:szCs w:val="22"/>
        </w:rPr>
      </w:pPr>
      <w:r w:rsidRPr="00024212">
        <w:rPr>
          <w:rFonts w:ascii="Calibri" w:hAnsi="Calibri"/>
          <w:sz w:val="22"/>
          <w:szCs w:val="22"/>
        </w:rPr>
        <w:t>che non sussistono nei suoi confronti cause di decadenza, di sospensione o di divieto previste dall'art. 67 del D. Lgs. 6 settembre 2011, n. 159 o di un tentativo di infiltrazione mafiosa di cui all'art. 84, comma 4, del medesimo decreto;</w:t>
      </w:r>
    </w:p>
    <w:p w14:paraId="53948C80" w14:textId="77777777" w:rsidR="00F97BA8" w:rsidRPr="00024212" w:rsidRDefault="00F97BA8" w:rsidP="00F97BA8">
      <w:pPr>
        <w:pStyle w:val="Standard"/>
        <w:ind w:left="720" w:right="142"/>
        <w:jc w:val="both"/>
        <w:rPr>
          <w:rFonts w:ascii="Calibri" w:hAnsi="Calibri"/>
          <w:sz w:val="22"/>
          <w:szCs w:val="22"/>
        </w:rPr>
      </w:pPr>
    </w:p>
    <w:p w14:paraId="04DEFC9F" w14:textId="77777777" w:rsidR="00024212" w:rsidRDefault="00024212" w:rsidP="002B5944">
      <w:pPr>
        <w:pStyle w:val="Standard"/>
        <w:numPr>
          <w:ilvl w:val="0"/>
          <w:numId w:val="9"/>
        </w:numPr>
        <w:ind w:right="142"/>
        <w:jc w:val="both"/>
        <w:rPr>
          <w:rFonts w:ascii="Calibri" w:hAnsi="Calibri"/>
          <w:sz w:val="22"/>
          <w:szCs w:val="22"/>
        </w:rPr>
      </w:pPr>
      <w:r w:rsidRPr="00024212">
        <w:rPr>
          <w:rFonts w:ascii="Calibri" w:hAnsi="Calibri"/>
          <w:sz w:val="22"/>
          <w:szCs w:val="22"/>
        </w:rPr>
        <w:t xml:space="preserve">che, per quanto a sua diretta conoscenza, nessuno dei Soggetti di cui all’articolo 80, comma 3, del D.Lgs.18 aprile 2016, n.50, è risultato destinatario di una condanna definitiva o di un decreto penale di condanna divenuto irrevocabile o di una sentenza di applicazione della pena su richiesta, ai sensi </w:t>
      </w:r>
      <w:r w:rsidRPr="00024212">
        <w:rPr>
          <w:rFonts w:ascii="Calibri" w:hAnsi="Calibri"/>
          <w:sz w:val="22"/>
          <w:szCs w:val="22"/>
        </w:rPr>
        <w:lastRenderedPageBreak/>
        <w:t>dell'articolo 444 del codice di procedura penale, pronunciati per i Reati di cui all’art. 80, comma 1, del D. Lgs. 18 aprile 2016, n. 50, né si trova nelle condizioni</w:t>
      </w:r>
      <w:r w:rsidR="00AC5C85">
        <w:rPr>
          <w:rFonts w:ascii="Calibri" w:hAnsi="Calibri"/>
          <w:sz w:val="22"/>
          <w:szCs w:val="22"/>
        </w:rPr>
        <w:t xml:space="preserve"> di cui alla precedente lettera;</w:t>
      </w:r>
    </w:p>
    <w:p w14:paraId="798E055F" w14:textId="77777777" w:rsidR="00F97BA8" w:rsidRDefault="00F97BA8" w:rsidP="00F97BA8">
      <w:pPr>
        <w:pStyle w:val="Paragrafoelenco"/>
        <w:spacing w:after="0" w:line="240" w:lineRule="auto"/>
        <w:rPr>
          <w:rFonts w:ascii="Calibri" w:hAnsi="Calibri"/>
        </w:rPr>
      </w:pPr>
    </w:p>
    <w:p w14:paraId="19459F43" w14:textId="77777777" w:rsidR="000D43E4" w:rsidRDefault="00024212" w:rsidP="00F97BA8">
      <w:pPr>
        <w:pStyle w:val="Standard"/>
        <w:numPr>
          <w:ilvl w:val="0"/>
          <w:numId w:val="9"/>
        </w:numPr>
        <w:ind w:left="714" w:right="142" w:hanging="357"/>
        <w:jc w:val="both"/>
        <w:rPr>
          <w:rFonts w:ascii="Calibri" w:hAnsi="Calibri"/>
          <w:sz w:val="22"/>
          <w:szCs w:val="22"/>
        </w:rPr>
      </w:pPr>
      <w:r w:rsidRPr="00024212">
        <w:rPr>
          <w:rFonts w:ascii="Calibri" w:hAnsi="Calibri"/>
          <w:sz w:val="22"/>
          <w:szCs w:val="22"/>
        </w:rPr>
        <w:t xml:space="preserve">che NON SUSSISTONO nei suoi confronti rapporti di parentela o affinità entro il secondo grado o coniugali con Dirigenti o Funzionari della Direzione Regionale Sviluppo Economico e Attività </w:t>
      </w:r>
    </w:p>
    <w:p w14:paraId="587114C2" w14:textId="0A673FA4" w:rsidR="00024212" w:rsidRDefault="002C232C" w:rsidP="002C232C">
      <w:pPr>
        <w:pStyle w:val="Standard"/>
        <w:ind w:left="709" w:right="142" w:hanging="426"/>
        <w:jc w:val="both"/>
        <w:rPr>
          <w:rFonts w:ascii="Calibri" w:hAnsi="Calibri"/>
          <w:sz w:val="22"/>
          <w:szCs w:val="22"/>
        </w:rPr>
      </w:pPr>
      <w:r>
        <w:rPr>
          <w:rFonts w:ascii="Calibri" w:hAnsi="Calibri"/>
          <w:sz w:val="22"/>
          <w:szCs w:val="22"/>
        </w:rPr>
        <w:t xml:space="preserve">         </w:t>
      </w:r>
      <w:r w:rsidR="00024212" w:rsidRPr="00024212">
        <w:rPr>
          <w:rFonts w:ascii="Calibri" w:hAnsi="Calibri"/>
          <w:sz w:val="22"/>
          <w:szCs w:val="22"/>
        </w:rPr>
        <w:t>Produttive, di Lazio Innova S.p.A. e dell’Istituto Luce Cinecittà</w:t>
      </w:r>
      <w:r w:rsidR="00D73D13">
        <w:rPr>
          <w:rFonts w:ascii="Calibri" w:hAnsi="Calibri"/>
          <w:sz w:val="22"/>
          <w:szCs w:val="22"/>
        </w:rPr>
        <w:t>;</w:t>
      </w:r>
    </w:p>
    <w:p w14:paraId="05362B13" w14:textId="77777777" w:rsidR="00F97BA8" w:rsidRDefault="00F97BA8" w:rsidP="00D73D13">
      <w:pPr>
        <w:pStyle w:val="Paragrafoelenco"/>
        <w:spacing w:after="0" w:line="240" w:lineRule="auto"/>
        <w:rPr>
          <w:rFonts w:ascii="Calibri" w:hAnsi="Calibri"/>
        </w:rPr>
      </w:pPr>
    </w:p>
    <w:p w14:paraId="0A1F2E27" w14:textId="77777777" w:rsidR="00024212" w:rsidRDefault="00024212" w:rsidP="002B5944">
      <w:pPr>
        <w:pStyle w:val="Standard"/>
        <w:ind w:left="720" w:right="142"/>
        <w:jc w:val="center"/>
        <w:rPr>
          <w:rFonts w:ascii="Calibri" w:hAnsi="Calibri"/>
          <w:b/>
          <w:sz w:val="22"/>
          <w:szCs w:val="22"/>
        </w:rPr>
      </w:pPr>
      <w:r w:rsidRPr="00024212">
        <w:rPr>
          <w:rFonts w:ascii="Calibri" w:hAnsi="Calibri"/>
          <w:b/>
          <w:sz w:val="22"/>
          <w:szCs w:val="22"/>
        </w:rPr>
        <w:t>SI IMPEGNA A</w:t>
      </w:r>
    </w:p>
    <w:p w14:paraId="693A551F" w14:textId="77777777" w:rsidR="00D73D13" w:rsidRPr="00024212" w:rsidRDefault="00D73D13" w:rsidP="002B5944">
      <w:pPr>
        <w:pStyle w:val="Standard"/>
        <w:ind w:left="720" w:right="142"/>
        <w:jc w:val="center"/>
        <w:rPr>
          <w:rFonts w:ascii="Calibri" w:hAnsi="Calibri"/>
          <w:b/>
          <w:sz w:val="22"/>
          <w:szCs w:val="22"/>
        </w:rPr>
      </w:pPr>
    </w:p>
    <w:p w14:paraId="7DE086FC" w14:textId="77777777" w:rsidR="00024212" w:rsidRDefault="00024212" w:rsidP="002B5944">
      <w:pPr>
        <w:pStyle w:val="Standard"/>
        <w:numPr>
          <w:ilvl w:val="0"/>
          <w:numId w:val="9"/>
        </w:numPr>
        <w:ind w:right="142"/>
        <w:jc w:val="both"/>
        <w:rPr>
          <w:rFonts w:ascii="Calibri" w:hAnsi="Calibri"/>
          <w:sz w:val="22"/>
          <w:szCs w:val="22"/>
        </w:rPr>
      </w:pPr>
      <w:r w:rsidRPr="00024212">
        <w:rPr>
          <w:rFonts w:ascii="Calibri" w:hAnsi="Calibri"/>
          <w:sz w:val="22"/>
          <w:szCs w:val="22"/>
        </w:rPr>
        <w:t>disporre della Sede Operativa nel territorio della regione Lazio, al più tardi al momento della prima erogazione, dove realizzare il Progetto e l’attività imprenditoriale che ne beneficia;</w:t>
      </w:r>
    </w:p>
    <w:p w14:paraId="29A77400" w14:textId="77777777" w:rsidR="00D73D13" w:rsidRPr="00024212" w:rsidRDefault="00D73D13" w:rsidP="00D73D13">
      <w:pPr>
        <w:pStyle w:val="Standard"/>
        <w:ind w:left="720" w:right="142"/>
        <w:jc w:val="both"/>
        <w:rPr>
          <w:rFonts w:ascii="Calibri" w:hAnsi="Calibri"/>
          <w:sz w:val="22"/>
          <w:szCs w:val="22"/>
        </w:rPr>
      </w:pPr>
    </w:p>
    <w:p w14:paraId="1819E09F" w14:textId="77777777" w:rsidR="00024212" w:rsidRDefault="00024212" w:rsidP="002B5944">
      <w:pPr>
        <w:pStyle w:val="Standard"/>
        <w:numPr>
          <w:ilvl w:val="0"/>
          <w:numId w:val="9"/>
        </w:numPr>
        <w:ind w:right="142"/>
        <w:jc w:val="both"/>
        <w:rPr>
          <w:rFonts w:ascii="Calibri" w:hAnsi="Calibri"/>
          <w:sz w:val="22"/>
          <w:szCs w:val="22"/>
        </w:rPr>
      </w:pPr>
      <w:r w:rsidRPr="00090A1B">
        <w:rPr>
          <w:rFonts w:ascii="Calibri" w:hAnsi="Calibri"/>
          <w:sz w:val="22"/>
          <w:szCs w:val="22"/>
        </w:rPr>
        <w:t>che tutte le Spese Ammissibili oggetto di richiesta contributo siano sostenute nei confronti di soggetti che non sono Parti Correlate</w:t>
      </w:r>
      <w:r w:rsidR="00090A1B">
        <w:rPr>
          <w:rFonts w:ascii="Calibri" w:hAnsi="Calibri"/>
          <w:sz w:val="22"/>
          <w:szCs w:val="22"/>
        </w:rPr>
        <w:t xml:space="preserve"> (a meno che non siano spese trasparenti)</w:t>
      </w:r>
      <w:r w:rsidRPr="00090A1B">
        <w:rPr>
          <w:rFonts w:ascii="Calibri" w:hAnsi="Calibri"/>
          <w:sz w:val="22"/>
          <w:szCs w:val="22"/>
        </w:rPr>
        <w:t>;</w:t>
      </w:r>
    </w:p>
    <w:p w14:paraId="33CAE537" w14:textId="77777777" w:rsidR="00D73D13" w:rsidRDefault="00D73D13" w:rsidP="00D73D13">
      <w:pPr>
        <w:pStyle w:val="Paragrafoelenco"/>
        <w:spacing w:after="0" w:line="240" w:lineRule="auto"/>
        <w:rPr>
          <w:rFonts w:ascii="Calibri" w:hAnsi="Calibri"/>
        </w:rPr>
      </w:pPr>
    </w:p>
    <w:p w14:paraId="09C84454" w14:textId="77777777" w:rsidR="00024212" w:rsidRDefault="00024212" w:rsidP="002B5944">
      <w:pPr>
        <w:pStyle w:val="Standard"/>
        <w:numPr>
          <w:ilvl w:val="0"/>
          <w:numId w:val="9"/>
        </w:numPr>
        <w:ind w:right="142"/>
        <w:jc w:val="both"/>
        <w:rPr>
          <w:rFonts w:ascii="Calibri" w:hAnsi="Calibri"/>
          <w:sz w:val="22"/>
          <w:szCs w:val="22"/>
        </w:rPr>
      </w:pPr>
      <w:r w:rsidRPr="00024212">
        <w:rPr>
          <w:rFonts w:ascii="Calibri" w:hAnsi="Calibri"/>
          <w:sz w:val="22"/>
          <w:szCs w:val="22"/>
        </w:rPr>
        <w:t xml:space="preserve">consentire controlli e accertamenti che Lazio Innova, la Regione Lazio e i competenti organismi statali riterranno più opportuni in ordine ai dati dichiarati; </w:t>
      </w:r>
    </w:p>
    <w:p w14:paraId="62F1F9B8" w14:textId="77777777" w:rsidR="00D73D13" w:rsidRPr="00024212" w:rsidRDefault="00D73D13" w:rsidP="00D73D13">
      <w:pPr>
        <w:pStyle w:val="Standard"/>
        <w:ind w:left="720" w:right="142"/>
        <w:jc w:val="both"/>
        <w:rPr>
          <w:rFonts w:ascii="Calibri" w:hAnsi="Calibri"/>
          <w:sz w:val="22"/>
          <w:szCs w:val="22"/>
        </w:rPr>
      </w:pPr>
    </w:p>
    <w:p w14:paraId="7805F250" w14:textId="77777777" w:rsidR="00024212" w:rsidRDefault="00024212" w:rsidP="002B5944">
      <w:pPr>
        <w:pStyle w:val="Standard"/>
        <w:numPr>
          <w:ilvl w:val="0"/>
          <w:numId w:val="9"/>
        </w:numPr>
        <w:ind w:right="142"/>
        <w:jc w:val="both"/>
        <w:rPr>
          <w:rFonts w:ascii="Calibri" w:hAnsi="Calibri"/>
          <w:sz w:val="22"/>
          <w:szCs w:val="22"/>
        </w:rPr>
      </w:pPr>
      <w:r w:rsidRPr="00090A1B">
        <w:rPr>
          <w:rFonts w:ascii="Calibri" w:hAnsi="Calibri"/>
          <w:sz w:val="22"/>
          <w:szCs w:val="22"/>
        </w:rPr>
        <w:t>comunicare tempestivamente a Lazio Innova ogni variazione dei dati contenuti nel Formulario e nelle dichiarazioni fornite, sollevando Lazio Innova da ogni conseguenza derivante dalla mancata notifica di dette variazioni;</w:t>
      </w:r>
    </w:p>
    <w:p w14:paraId="172DEB8A" w14:textId="77777777" w:rsidR="00D73D13" w:rsidRPr="00090A1B" w:rsidRDefault="00D73D13" w:rsidP="00D73D13">
      <w:pPr>
        <w:pStyle w:val="Standard"/>
        <w:ind w:left="720" w:right="142"/>
        <w:jc w:val="both"/>
        <w:rPr>
          <w:rFonts w:ascii="Calibri" w:hAnsi="Calibri"/>
          <w:sz w:val="22"/>
          <w:szCs w:val="22"/>
        </w:rPr>
      </w:pPr>
    </w:p>
    <w:p w14:paraId="57B1C601" w14:textId="467F3D32" w:rsidR="00024212" w:rsidRPr="00024212" w:rsidRDefault="00024212" w:rsidP="002B5944">
      <w:pPr>
        <w:pStyle w:val="Standard"/>
        <w:numPr>
          <w:ilvl w:val="0"/>
          <w:numId w:val="9"/>
        </w:numPr>
        <w:ind w:right="142"/>
        <w:jc w:val="both"/>
        <w:rPr>
          <w:rFonts w:ascii="Calibri" w:hAnsi="Calibri"/>
          <w:sz w:val="22"/>
          <w:szCs w:val="22"/>
        </w:rPr>
      </w:pPr>
      <w:r w:rsidRPr="00024212">
        <w:rPr>
          <w:rFonts w:ascii="Calibri" w:hAnsi="Calibri"/>
          <w:sz w:val="22"/>
          <w:szCs w:val="22"/>
        </w:rPr>
        <w:t>rispettare tutte le condizioni e l</w:t>
      </w:r>
      <w:r w:rsidR="00DB5F54">
        <w:rPr>
          <w:rFonts w:ascii="Calibri" w:hAnsi="Calibri"/>
          <w:sz w:val="22"/>
          <w:szCs w:val="22"/>
        </w:rPr>
        <w:t>e modalità previste dall’Avviso</w:t>
      </w:r>
      <w:r w:rsidR="00185C75">
        <w:rPr>
          <w:rFonts w:ascii="Calibri" w:hAnsi="Calibri"/>
          <w:sz w:val="22"/>
          <w:szCs w:val="22"/>
        </w:rPr>
        <w:t xml:space="preserve">, dall’Atto d’Impegno e dalle linee guida alla rendicontazione. </w:t>
      </w:r>
    </w:p>
    <w:p w14:paraId="5A05E908" w14:textId="77777777" w:rsidR="00024212" w:rsidRPr="00B51F07" w:rsidRDefault="00024212" w:rsidP="00024212">
      <w:pPr>
        <w:pStyle w:val="Standard"/>
        <w:spacing w:after="120" w:line="259" w:lineRule="auto"/>
        <w:ind w:left="720" w:right="142"/>
        <w:jc w:val="both"/>
        <w:rPr>
          <w:rFonts w:ascii="Calibri" w:hAnsi="Calibri"/>
          <w:sz w:val="22"/>
          <w:szCs w:val="22"/>
        </w:rPr>
      </w:pPr>
    </w:p>
    <w:p w14:paraId="2FC9BB7D" w14:textId="77777777" w:rsidR="007C3555" w:rsidRPr="00B51F07" w:rsidRDefault="007C3555" w:rsidP="00DB5F54">
      <w:pPr>
        <w:spacing w:after="120"/>
        <w:rPr>
          <w:rFonts w:ascii="Calibri" w:hAnsi="Calibri" w:cstheme="minorHAnsi"/>
        </w:rPr>
      </w:pPr>
    </w:p>
    <w:p w14:paraId="692A6D3E" w14:textId="77777777" w:rsidR="00DB5F54" w:rsidRPr="000B1D0C" w:rsidRDefault="00D73D13" w:rsidP="00DB5F54">
      <w:pPr>
        <w:spacing w:line="257" w:lineRule="auto"/>
        <w:ind w:left="3540" w:firstLine="708"/>
        <w:rPr>
          <w:rFonts w:ascii="Arial" w:hAnsi="Arial" w:cs="Arial"/>
          <w:snapToGrid w:val="0"/>
          <w:sz w:val="20"/>
          <w:szCs w:val="20"/>
        </w:rPr>
      </w:pPr>
      <w:r>
        <w:rPr>
          <w:rFonts w:ascii="Arial" w:hAnsi="Arial" w:cs="Arial"/>
          <w:snapToGrid w:val="0"/>
          <w:sz w:val="20"/>
          <w:szCs w:val="20"/>
        </w:rPr>
        <w:t xml:space="preserve">       Il Legale Rappresentante</w:t>
      </w:r>
    </w:p>
    <w:p w14:paraId="1BADE4A1" w14:textId="15F6D7BC" w:rsidR="00F20A17" w:rsidRPr="00B51F07" w:rsidRDefault="00DB5F54" w:rsidP="00DB5F54">
      <w:pPr>
        <w:jc w:val="center"/>
        <w:rPr>
          <w:rFonts w:ascii="Calibri" w:hAnsi="Calibri" w:cstheme="minorHAnsi"/>
        </w:rPr>
      </w:pPr>
      <w:r>
        <w:rPr>
          <w:rFonts w:ascii="Arial" w:hAnsi="Arial" w:cs="Arial"/>
          <w:sz w:val="20"/>
          <w:szCs w:val="20"/>
        </w:rPr>
        <w:t xml:space="preserve">                                    </w:t>
      </w:r>
      <w:r w:rsidRPr="000B1D0C">
        <w:rPr>
          <w:rFonts w:ascii="Arial" w:hAnsi="Arial" w:cs="Arial"/>
          <w:sz w:val="20"/>
          <w:szCs w:val="20"/>
        </w:rPr>
        <w:t>DATATO E SOTTOSCRITTO CON FIRMA DIGITALE</w:t>
      </w:r>
      <w:r w:rsidR="00575AA4">
        <w:rPr>
          <w:rFonts w:ascii="Arial" w:hAnsi="Arial" w:cs="Arial"/>
          <w:sz w:val="20"/>
          <w:szCs w:val="20"/>
        </w:rPr>
        <w:t xml:space="preserve"> </w:t>
      </w:r>
    </w:p>
    <w:sectPr w:rsidR="00F20A17" w:rsidRPr="00B51F07" w:rsidSect="00B51F07">
      <w:headerReference w:type="default" r:id="rId8"/>
      <w:footerReference w:type="default" r:id="rId9"/>
      <w:pgSz w:w="11906" w:h="16838"/>
      <w:pgMar w:top="184" w:right="991" w:bottom="1134"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1ECF9" w14:textId="77777777" w:rsidR="003555ED" w:rsidRDefault="003555ED" w:rsidP="009302F4">
      <w:pPr>
        <w:spacing w:after="0" w:line="240" w:lineRule="auto"/>
      </w:pPr>
      <w:r>
        <w:separator/>
      </w:r>
    </w:p>
  </w:endnote>
  <w:endnote w:type="continuationSeparator" w:id="0">
    <w:p w14:paraId="7AD7341B" w14:textId="77777777" w:rsidR="003555ED" w:rsidRDefault="003555ED" w:rsidP="009302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866954"/>
      <w:docPartObj>
        <w:docPartGallery w:val="Page Numbers (Bottom of Page)"/>
        <w:docPartUnique/>
      </w:docPartObj>
    </w:sdtPr>
    <w:sdtEndPr/>
    <w:sdtContent>
      <w:p w14:paraId="4FB42DEF" w14:textId="77777777" w:rsidR="006D4DD7" w:rsidRDefault="006D4DD7">
        <w:pPr>
          <w:pStyle w:val="Pidipagina"/>
          <w:jc w:val="center"/>
        </w:pPr>
        <w:r>
          <w:fldChar w:fldCharType="begin"/>
        </w:r>
        <w:r>
          <w:instrText>PAGE   \* MERGEFORMAT</w:instrText>
        </w:r>
        <w:r>
          <w:fldChar w:fldCharType="separate"/>
        </w:r>
        <w:r w:rsidR="00AB0D65">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8A6B0" w14:textId="77777777" w:rsidR="003555ED" w:rsidRDefault="003555ED" w:rsidP="009302F4">
      <w:pPr>
        <w:spacing w:after="0" w:line="240" w:lineRule="auto"/>
      </w:pPr>
      <w:r>
        <w:separator/>
      </w:r>
    </w:p>
  </w:footnote>
  <w:footnote w:type="continuationSeparator" w:id="0">
    <w:p w14:paraId="4C5DC0BE" w14:textId="77777777" w:rsidR="003555ED" w:rsidRDefault="003555ED" w:rsidP="009302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02C4E" w14:textId="15574F1C" w:rsidR="00B51F07" w:rsidRDefault="00F2666A">
    <w:pPr>
      <w:pStyle w:val="Intestazione"/>
      <w:rPr>
        <w:rFonts w:ascii="Calibri" w:hAnsi="Calibri"/>
      </w:rPr>
    </w:pPr>
    <w:ins w:id="0" w:author="Daniela Terrinoni" w:date="2021-12-02T10:59:00Z">
      <w:r w:rsidRPr="00976D9A">
        <w:rPr>
          <w:rFonts w:ascii="Cambria" w:eastAsia="MS Mincho" w:hAnsi="Cambria"/>
          <w:noProof/>
        </w:rPr>
        <w:drawing>
          <wp:anchor distT="0" distB="0" distL="114300" distR="114300" simplePos="0" relativeHeight="251659264" behindDoc="1" locked="0" layoutInCell="1" allowOverlap="1" wp14:anchorId="0F548453" wp14:editId="5D3D7CB1">
            <wp:simplePos x="0" y="0"/>
            <wp:positionH relativeFrom="column">
              <wp:posOffset>-670560</wp:posOffset>
            </wp:positionH>
            <wp:positionV relativeFrom="margin">
              <wp:posOffset>-1521460</wp:posOffset>
            </wp:positionV>
            <wp:extent cx="7550785" cy="10662285"/>
            <wp:effectExtent l="0" t="0" r="0" b="5715"/>
            <wp:wrapNone/>
            <wp:docPr id="7" name="Immagine 7" descr="Macintosh HD:Users:giulia:Desktop:Carta Intestata Lazio Inn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Macintosh HD:Users:giulia:Desktop:Carta Intestata Lazio Innov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0785" cy="10662285"/>
                    </a:xfrm>
                    <a:prstGeom prst="rect">
                      <a:avLst/>
                    </a:prstGeom>
                    <a:noFill/>
                    <a:ln>
                      <a:noFill/>
                    </a:ln>
                  </pic:spPr>
                </pic:pic>
              </a:graphicData>
            </a:graphic>
            <wp14:sizeRelH relativeFrom="page">
              <wp14:pctWidth>0</wp14:pctWidth>
            </wp14:sizeRelH>
            <wp14:sizeRelV relativeFrom="page">
              <wp14:pctHeight>0</wp14:pctHeight>
            </wp14:sizeRelV>
          </wp:anchor>
        </w:drawing>
      </w:r>
    </w:ins>
    <w:r w:rsidR="00B51F07">
      <w:rPr>
        <w:rFonts w:ascii="Calibri" w:hAnsi="Calibri"/>
      </w:rPr>
      <w:tab/>
    </w:r>
  </w:p>
  <w:p w14:paraId="025062E3" w14:textId="1796A76A" w:rsidR="00B51F07" w:rsidRPr="004B1C34" w:rsidRDefault="00B51F07">
    <w:pPr>
      <w:pStyle w:val="Intestazione"/>
      <w:rPr>
        <w:rFonts w:ascii="Calibri" w:hAnsi="Calibri"/>
        <w:i/>
        <w:iCs/>
      </w:rPr>
    </w:pPr>
    <w:r>
      <w:rPr>
        <w:rFonts w:ascii="Calibri" w:hAnsi="Calibri"/>
      </w:rPr>
      <w:tab/>
    </w:r>
    <w:r>
      <w:rPr>
        <w:rFonts w:ascii="Calibri" w:hAnsi="Calibri"/>
      </w:rPr>
      <w:tab/>
    </w:r>
    <w:r w:rsidR="004B1C34" w:rsidRPr="004B1C34">
      <w:rPr>
        <w:rFonts w:ascii="Calibri" w:hAnsi="Calibri"/>
        <w:i/>
        <w:iCs/>
      </w:rPr>
      <w:t>All</w:t>
    </w:r>
    <w:r w:rsidR="009A0634">
      <w:rPr>
        <w:rFonts w:ascii="Calibri" w:hAnsi="Calibri"/>
        <w:i/>
        <w:iCs/>
      </w:rPr>
      <w:t>egato n</w:t>
    </w:r>
    <w:r w:rsidR="004B1C34" w:rsidRPr="004B1C34">
      <w:rPr>
        <w:rFonts w:ascii="Calibri" w:hAnsi="Calibri"/>
        <w:i/>
        <w:iCs/>
      </w:rPr>
      <w:t>.5</w:t>
    </w:r>
    <w:r w:rsidR="006E0250">
      <w:rPr>
        <w:rFonts w:ascii="Calibri" w:hAnsi="Calibri"/>
        <w:i/>
        <w:iCs/>
      </w:rPr>
      <w:t>_REV</w:t>
    </w:r>
  </w:p>
  <w:p w14:paraId="60EE5AEE" w14:textId="04C1AEB0" w:rsidR="00BD492B" w:rsidRDefault="008D3A24">
    <w:pPr>
      <w:pStyle w:val="Intestazione"/>
      <w:rPr>
        <w:rFonts w:ascii="Calibri" w:hAnsi="Calibri"/>
      </w:rPr>
    </w:pPr>
    <w:r>
      <w:rPr>
        <w:rFonts w:ascii="Calibri" w:hAnsi="Calibri"/>
      </w:rPr>
      <w:tab/>
    </w:r>
    <w:r w:rsidR="00B51F07">
      <w:rPr>
        <w:rFonts w:ascii="Calibri" w:hAnsi="Calibri"/>
      </w:rPr>
      <w:tab/>
    </w:r>
    <w:r w:rsidR="00B51F07">
      <w:rPr>
        <w:rFonts w:ascii="Calibri" w:hAnsi="Calibri"/>
      </w:rPr>
      <w:tab/>
    </w:r>
    <w:r w:rsidR="00B51F07">
      <w:rPr>
        <w:rFonts w:ascii="Calibri" w:hAnsi="Calibri"/>
      </w:rPr>
      <w:tab/>
    </w:r>
    <w:r w:rsidR="00B51F07">
      <w:rPr>
        <w:rFonts w:ascii="Calibri" w:hAnsi="Calibri"/>
        <w:noProof/>
        <w:lang w:eastAsia="it-IT"/>
      </w:rPr>
      <w:drawing>
        <wp:inline distT="0" distB="0" distL="0" distR="0" wp14:anchorId="76C49B7C" wp14:editId="638D4E40">
          <wp:extent cx="1238885" cy="469009"/>
          <wp:effectExtent l="0" t="0" r="0" b="762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2642" cy="474217"/>
                  </a:xfrm>
                  <a:prstGeom prst="rect">
                    <a:avLst/>
                  </a:prstGeom>
                  <a:noFill/>
                </pic:spPr>
              </pic:pic>
            </a:graphicData>
          </a:graphic>
        </wp:inline>
      </w:drawing>
    </w:r>
    <w:r>
      <w:rPr>
        <w:rFonts w:ascii="Calibri" w:hAnsi="Calibri"/>
      </w:rPr>
      <w:tab/>
    </w:r>
  </w:p>
  <w:p w14:paraId="33234CB5" w14:textId="77777777" w:rsidR="008416DD" w:rsidRDefault="008416DD" w:rsidP="008416DD">
    <w:pPr>
      <w:pStyle w:val="Intestazione"/>
      <w:jc w:val="cent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B466F6"/>
    <w:multiLevelType w:val="hybridMultilevel"/>
    <w:tmpl w:val="8B7451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BE40785"/>
    <w:multiLevelType w:val="hybridMultilevel"/>
    <w:tmpl w:val="52448B1A"/>
    <w:lvl w:ilvl="0" w:tplc="F5229DE2">
      <w:numFmt w:val="bullet"/>
      <w:lvlText w:val="□"/>
      <w:lvlJc w:val="left"/>
      <w:pPr>
        <w:tabs>
          <w:tab w:val="num" w:pos="1287"/>
        </w:tabs>
        <w:ind w:left="1287" w:hanging="360"/>
      </w:pPr>
      <w:rPr>
        <w:rFonts w:ascii="Arial" w:eastAsia="Times New Roman" w:hAnsi="Arial"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2BE827B4"/>
    <w:multiLevelType w:val="hybridMultilevel"/>
    <w:tmpl w:val="BF442B7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78361E3"/>
    <w:multiLevelType w:val="hybridMultilevel"/>
    <w:tmpl w:val="30F2125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16C6C82"/>
    <w:multiLevelType w:val="hybridMultilevel"/>
    <w:tmpl w:val="EB48CF4E"/>
    <w:lvl w:ilvl="0" w:tplc="326C9EBC">
      <w:start w:val="1"/>
      <w:numFmt w:val="bullet"/>
      <w:lvlText w:val=""/>
      <w:lvlJc w:val="left"/>
      <w:pPr>
        <w:ind w:left="2201"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FD22CE98">
      <w:start w:val="1"/>
      <w:numFmt w:val="lowerLetter"/>
      <w:lvlText w:val="%3."/>
      <w:lvlJc w:val="left"/>
      <w:pPr>
        <w:ind w:left="3905" w:hanging="360"/>
      </w:pPr>
      <w:rPr>
        <w:rFonts w:hint="default"/>
        <w:strike w:val="0"/>
        <w:color w:val="auto"/>
      </w:rPr>
    </w:lvl>
    <w:lvl w:ilvl="3" w:tplc="04100001">
      <w:start w:val="1"/>
      <w:numFmt w:val="bullet"/>
      <w:lvlText w:val=""/>
      <w:lvlJc w:val="left"/>
      <w:pPr>
        <w:ind w:left="2880" w:hanging="360"/>
      </w:pPr>
      <w:rPr>
        <w:rFonts w:ascii="Symbol" w:hAnsi="Symbol" w:hint="default"/>
        <w:color w:val="auto"/>
        <w:sz w:val="20"/>
        <w:szCs w:val="20"/>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3E655A8"/>
    <w:multiLevelType w:val="hybridMultilevel"/>
    <w:tmpl w:val="CB74DE6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5427A55"/>
    <w:multiLevelType w:val="hybridMultilevel"/>
    <w:tmpl w:val="55A4F2B2"/>
    <w:lvl w:ilvl="0" w:tplc="7F66D202">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BB924F4"/>
    <w:multiLevelType w:val="hybridMultilevel"/>
    <w:tmpl w:val="F58EC898"/>
    <w:lvl w:ilvl="0" w:tplc="326C9EBC">
      <w:start w:val="1"/>
      <w:numFmt w:val="bullet"/>
      <w:lvlText w:val=""/>
      <w:lvlJc w:val="left"/>
      <w:pPr>
        <w:ind w:left="2201"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FD22CE98">
      <w:start w:val="1"/>
      <w:numFmt w:val="lowerLetter"/>
      <w:lvlText w:val="%3."/>
      <w:lvlJc w:val="left"/>
      <w:pPr>
        <w:ind w:left="8581" w:hanging="360"/>
      </w:pPr>
      <w:rPr>
        <w:rFonts w:hint="default"/>
        <w:strike w:val="0"/>
        <w:color w:val="auto"/>
      </w:rPr>
    </w:lvl>
    <w:lvl w:ilvl="3" w:tplc="04100001">
      <w:start w:val="1"/>
      <w:numFmt w:val="bullet"/>
      <w:lvlText w:val=""/>
      <w:lvlJc w:val="left"/>
      <w:pPr>
        <w:ind w:left="2880" w:hanging="360"/>
      </w:pPr>
      <w:rPr>
        <w:rFonts w:ascii="Symbol" w:hAnsi="Symbol" w:hint="default"/>
        <w:color w:val="auto"/>
        <w:sz w:val="20"/>
        <w:szCs w:val="20"/>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4247D66"/>
    <w:multiLevelType w:val="hybridMultilevel"/>
    <w:tmpl w:val="8F702FC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F8474CB"/>
    <w:multiLevelType w:val="hybridMultilevel"/>
    <w:tmpl w:val="AE7E9588"/>
    <w:lvl w:ilvl="0" w:tplc="266C6172">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1"/>
  </w:num>
  <w:num w:numId="3">
    <w:abstractNumId w:val="0"/>
  </w:num>
  <w:num w:numId="4">
    <w:abstractNumId w:val="8"/>
  </w:num>
  <w:num w:numId="5">
    <w:abstractNumId w:val="7"/>
  </w:num>
  <w:num w:numId="6">
    <w:abstractNumId w:val="4"/>
  </w:num>
  <w:num w:numId="7">
    <w:abstractNumId w:val="5"/>
  </w:num>
  <w:num w:numId="8">
    <w:abstractNumId w:val="2"/>
  </w:num>
  <w:num w:numId="9">
    <w:abstractNumId w:val="3"/>
  </w:num>
  <w:num w:numId="10">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niela Terrinoni">
    <w15:presenceInfo w15:providerId="AD" w15:userId="S::TerrinoniD@lazioinnova.it::d0d2b120-8ce6-4b73-837e-55c23edb68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979"/>
    <w:rsid w:val="00024212"/>
    <w:rsid w:val="00045091"/>
    <w:rsid w:val="00090A1B"/>
    <w:rsid w:val="0009271E"/>
    <w:rsid w:val="00093366"/>
    <w:rsid w:val="000B7865"/>
    <w:rsid w:val="000D43E4"/>
    <w:rsid w:val="000F16D1"/>
    <w:rsid w:val="00185C75"/>
    <w:rsid w:val="00201A34"/>
    <w:rsid w:val="00205684"/>
    <w:rsid w:val="00257128"/>
    <w:rsid w:val="00262172"/>
    <w:rsid w:val="002B5944"/>
    <w:rsid w:val="002C232C"/>
    <w:rsid w:val="002D64B3"/>
    <w:rsid w:val="002F4D56"/>
    <w:rsid w:val="003555ED"/>
    <w:rsid w:val="00356D79"/>
    <w:rsid w:val="003749D6"/>
    <w:rsid w:val="003E19AF"/>
    <w:rsid w:val="003E2301"/>
    <w:rsid w:val="004B1C34"/>
    <w:rsid w:val="004E73C6"/>
    <w:rsid w:val="004F7705"/>
    <w:rsid w:val="00575AA4"/>
    <w:rsid w:val="005A0FC1"/>
    <w:rsid w:val="005B7F73"/>
    <w:rsid w:val="006D4DD7"/>
    <w:rsid w:val="006E0250"/>
    <w:rsid w:val="006F201D"/>
    <w:rsid w:val="00743025"/>
    <w:rsid w:val="007761F6"/>
    <w:rsid w:val="007A6070"/>
    <w:rsid w:val="007A7CA2"/>
    <w:rsid w:val="007C3555"/>
    <w:rsid w:val="007E7AA8"/>
    <w:rsid w:val="008416DD"/>
    <w:rsid w:val="008A7A07"/>
    <w:rsid w:val="008C4599"/>
    <w:rsid w:val="008D3A24"/>
    <w:rsid w:val="009302F4"/>
    <w:rsid w:val="009A0634"/>
    <w:rsid w:val="009D4D87"/>
    <w:rsid w:val="009E721A"/>
    <w:rsid w:val="00A02DEC"/>
    <w:rsid w:val="00A10D8F"/>
    <w:rsid w:val="00A6108F"/>
    <w:rsid w:val="00A87BBD"/>
    <w:rsid w:val="00AA2755"/>
    <w:rsid w:val="00AB0D65"/>
    <w:rsid w:val="00AC5C85"/>
    <w:rsid w:val="00B120AE"/>
    <w:rsid w:val="00B46979"/>
    <w:rsid w:val="00B51F07"/>
    <w:rsid w:val="00B62665"/>
    <w:rsid w:val="00BA5004"/>
    <w:rsid w:val="00BB5B37"/>
    <w:rsid w:val="00BC2072"/>
    <w:rsid w:val="00BC53CD"/>
    <w:rsid w:val="00BD492B"/>
    <w:rsid w:val="00C21A2E"/>
    <w:rsid w:val="00C359C5"/>
    <w:rsid w:val="00CB0272"/>
    <w:rsid w:val="00CB49BB"/>
    <w:rsid w:val="00CB6D09"/>
    <w:rsid w:val="00D70390"/>
    <w:rsid w:val="00D72E9D"/>
    <w:rsid w:val="00D73D13"/>
    <w:rsid w:val="00D85FD9"/>
    <w:rsid w:val="00DB5F54"/>
    <w:rsid w:val="00E5628F"/>
    <w:rsid w:val="00E93A28"/>
    <w:rsid w:val="00EF4B91"/>
    <w:rsid w:val="00F20A17"/>
    <w:rsid w:val="00F2666A"/>
    <w:rsid w:val="00F76315"/>
    <w:rsid w:val="00F97BA8"/>
    <w:rsid w:val="00FA3896"/>
    <w:rsid w:val="00FF14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178EAC6"/>
  <w15:docId w15:val="{6CD6F46C-0A0D-4AB5-AAA1-ADAC1840A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46979"/>
    <w:pPr>
      <w:ind w:left="720"/>
      <w:contextualSpacing/>
    </w:pPr>
  </w:style>
  <w:style w:type="paragraph" w:styleId="Intestazione">
    <w:name w:val="header"/>
    <w:basedOn w:val="Normale"/>
    <w:link w:val="IntestazioneCarattere"/>
    <w:unhideWhenUsed/>
    <w:rsid w:val="009302F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9302F4"/>
  </w:style>
  <w:style w:type="paragraph" w:styleId="Pidipagina">
    <w:name w:val="footer"/>
    <w:basedOn w:val="Normale"/>
    <w:link w:val="PidipaginaCarattere"/>
    <w:uiPriority w:val="99"/>
    <w:unhideWhenUsed/>
    <w:rsid w:val="009302F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302F4"/>
  </w:style>
  <w:style w:type="paragraph" w:styleId="Testofumetto">
    <w:name w:val="Balloon Text"/>
    <w:basedOn w:val="Normale"/>
    <w:link w:val="TestofumettoCarattere"/>
    <w:uiPriority w:val="99"/>
    <w:semiHidden/>
    <w:unhideWhenUsed/>
    <w:rsid w:val="009302F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302F4"/>
    <w:rPr>
      <w:rFonts w:ascii="Tahoma" w:hAnsi="Tahoma" w:cs="Tahoma"/>
      <w:sz w:val="16"/>
      <w:szCs w:val="16"/>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
    <w:basedOn w:val="Normale"/>
    <w:link w:val="TestonotaapidipaginaCarattere"/>
    <w:uiPriority w:val="99"/>
    <w:unhideWhenUsed/>
    <w:rsid w:val="009302F4"/>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9302F4"/>
    <w:rPr>
      <w:sz w:val="20"/>
      <w:szCs w:val="20"/>
    </w:rPr>
  </w:style>
  <w:style w:type="character" w:styleId="Rimandonotaapidipagina">
    <w:name w:val="footnote reference"/>
    <w:aliases w:val="Footnote symbol"/>
    <w:basedOn w:val="Carpredefinitoparagrafo"/>
    <w:uiPriority w:val="99"/>
    <w:unhideWhenUsed/>
    <w:rsid w:val="009302F4"/>
    <w:rPr>
      <w:vertAlign w:val="superscript"/>
    </w:rPr>
  </w:style>
  <w:style w:type="paragraph" w:customStyle="1" w:styleId="Corpodeltesto21">
    <w:name w:val="Corpo del testo 21"/>
    <w:basedOn w:val="Normale"/>
    <w:rsid w:val="007A6070"/>
    <w:pPr>
      <w:widowControl w:val="0"/>
      <w:spacing w:after="0" w:line="240" w:lineRule="auto"/>
      <w:jc w:val="both"/>
    </w:pPr>
    <w:rPr>
      <w:rFonts w:ascii="Times New Roman" w:eastAsia="Times New Roman" w:hAnsi="Times New Roman" w:cs="Times New Roman"/>
      <w:sz w:val="20"/>
      <w:szCs w:val="20"/>
      <w:lang w:eastAsia="it-IT"/>
    </w:rPr>
  </w:style>
  <w:style w:type="paragraph" w:customStyle="1" w:styleId="Standard">
    <w:name w:val="Standard"/>
    <w:rsid w:val="00045091"/>
    <w:pPr>
      <w:suppressAutoHyphens/>
      <w:autoSpaceDN w:val="0"/>
      <w:spacing w:after="0" w:line="240" w:lineRule="auto"/>
      <w:textAlignment w:val="baseline"/>
    </w:pPr>
    <w:rPr>
      <w:rFonts w:ascii="Times New Roman" w:eastAsia="Times New Roman" w:hAnsi="Times New Roman" w:cs="Times New Roman"/>
      <w:kern w:val="3"/>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565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E28B0-3680-4A42-943B-8AA4E4BBB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1558</Words>
  <Characters>8881</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Tiziana Di Monte</dc:creator>
  <cp:lastModifiedBy>Daniela Terrinoni</cp:lastModifiedBy>
  <cp:revision>15</cp:revision>
  <cp:lastPrinted>2021-09-21T10:35:00Z</cp:lastPrinted>
  <dcterms:created xsi:type="dcterms:W3CDTF">2021-12-06T10:17:00Z</dcterms:created>
  <dcterms:modified xsi:type="dcterms:W3CDTF">2022-04-01T08:43:00Z</dcterms:modified>
</cp:coreProperties>
</file>